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400"/>
        <w:gridCol w:w="3510"/>
      </w:tblGrid>
      <w:tr w:rsidR="00F9243D" w:rsidRPr="00C67FC3" w:rsidTr="00E23CFD">
        <w:trPr>
          <w:trHeight w:val="425"/>
        </w:trPr>
        <w:tc>
          <w:tcPr>
            <w:tcW w:w="9738" w:type="dxa"/>
            <w:gridSpan w:val="3"/>
            <w:vAlign w:val="center"/>
          </w:tcPr>
          <w:p w:rsidR="00146C06" w:rsidRDefault="00F9243D" w:rsidP="00262AD8">
            <w:pPr>
              <w:tabs>
                <w:tab w:val="left" w:pos="9720"/>
              </w:tabs>
              <w:spacing w:after="0" w:line="240" w:lineRule="auto"/>
              <w:ind w:right="-108"/>
              <w:jc w:val="both"/>
              <w:rPr>
                <w:rFonts w:ascii="Times New Roman" w:hAnsi="Times New Roman"/>
                <w:b/>
                <w:sz w:val="24"/>
                <w:szCs w:val="24"/>
                <w:lang w:val="sq-AL"/>
              </w:rPr>
            </w:pPr>
            <w:r w:rsidRPr="00262AD8">
              <w:rPr>
                <w:rFonts w:ascii="Times New Roman" w:hAnsi="Times New Roman"/>
                <w:b/>
                <w:sz w:val="24"/>
                <w:szCs w:val="24"/>
                <w:lang w:val="sq-AL"/>
              </w:rPr>
              <w:t xml:space="preserve">SKK 2 </w:t>
            </w:r>
            <w:r w:rsidR="00262AD8">
              <w:rPr>
                <w:rFonts w:ascii="Times New Roman" w:hAnsi="Times New Roman"/>
                <w:b/>
                <w:sz w:val="24"/>
                <w:szCs w:val="24"/>
                <w:lang w:val="sq-AL"/>
              </w:rPr>
              <w:t>“</w:t>
            </w:r>
            <w:r w:rsidRPr="00262AD8">
              <w:rPr>
                <w:rFonts w:ascii="Times New Roman" w:hAnsi="Times New Roman"/>
                <w:b/>
                <w:sz w:val="24"/>
                <w:szCs w:val="24"/>
                <w:lang w:val="sq-AL"/>
              </w:rPr>
              <w:t>PARAQITJA E PASQYRAVE FINANCIARE</w:t>
            </w:r>
            <w:r w:rsidR="00262AD8">
              <w:rPr>
                <w:rFonts w:ascii="Times New Roman" w:hAnsi="Times New Roman"/>
                <w:b/>
                <w:sz w:val="24"/>
                <w:szCs w:val="24"/>
                <w:lang w:val="sq-AL"/>
              </w:rPr>
              <w:t xml:space="preserve">” </w:t>
            </w:r>
            <w:r w:rsidR="00D278E2">
              <w:rPr>
                <w:rFonts w:ascii="Times New Roman" w:hAnsi="Times New Roman"/>
                <w:b/>
                <w:sz w:val="24"/>
                <w:szCs w:val="24"/>
                <w:lang w:val="sq-AL"/>
              </w:rPr>
              <w:t>–</w:t>
            </w:r>
            <w:r w:rsidR="00262AD8">
              <w:rPr>
                <w:rFonts w:ascii="Times New Roman" w:hAnsi="Times New Roman"/>
                <w:b/>
                <w:sz w:val="24"/>
                <w:szCs w:val="24"/>
                <w:lang w:val="sq-AL"/>
              </w:rPr>
              <w:t xml:space="preserve"> </w:t>
            </w:r>
            <w:r w:rsidR="00D278E2">
              <w:rPr>
                <w:rFonts w:ascii="Times New Roman" w:hAnsi="Times New Roman"/>
                <w:b/>
                <w:sz w:val="24"/>
                <w:szCs w:val="24"/>
                <w:lang w:val="sq-AL"/>
              </w:rPr>
              <w:t xml:space="preserve">I </w:t>
            </w:r>
            <w:r w:rsidR="00262AD8">
              <w:rPr>
                <w:rFonts w:ascii="Times New Roman" w:hAnsi="Times New Roman"/>
                <w:b/>
                <w:sz w:val="24"/>
                <w:szCs w:val="24"/>
                <w:lang w:val="sq-AL"/>
              </w:rPr>
              <w:t>PËRMIRËSUAR</w:t>
            </w:r>
          </w:p>
          <w:p w:rsidR="004F0B49" w:rsidRPr="00262AD8" w:rsidRDefault="004F0B49" w:rsidP="00262AD8">
            <w:pPr>
              <w:tabs>
                <w:tab w:val="left" w:pos="9720"/>
              </w:tabs>
              <w:spacing w:after="0" w:line="240" w:lineRule="auto"/>
              <w:ind w:right="-108"/>
              <w:jc w:val="both"/>
              <w:rPr>
                <w:rFonts w:ascii="Times New Roman" w:hAnsi="Times New Roman"/>
                <w:b/>
                <w:sz w:val="24"/>
                <w:szCs w:val="24"/>
                <w:lang w:val="sq-AL"/>
              </w:rPr>
            </w:pPr>
            <w:ins w:id="0" w:author="Elira Hoxha" w:date="2021-05-24T11:15:00Z">
              <w:r>
                <w:rPr>
                  <w:rFonts w:ascii="Times New Roman" w:hAnsi="Times New Roman"/>
                  <w:b/>
                  <w:sz w:val="24"/>
                  <w:szCs w:val="24"/>
                  <w:lang w:val="sq-AL"/>
                </w:rPr>
                <w:t>(Varianti i konsoliduar 20</w:t>
              </w:r>
            </w:ins>
            <w:ins w:id="1" w:author="HP" w:date="2022-02-25T12:20:00Z">
              <w:r w:rsidR="00D01B4C">
                <w:rPr>
                  <w:rFonts w:ascii="Times New Roman" w:hAnsi="Times New Roman"/>
                  <w:b/>
                  <w:sz w:val="24"/>
                  <w:szCs w:val="24"/>
                  <w:lang w:val="sq-AL"/>
                </w:rPr>
                <w:t>22</w:t>
              </w:r>
            </w:ins>
            <w:ins w:id="2" w:author="Elira Hoxha" w:date="2021-05-24T11:15:00Z">
              <w:r>
                <w:rPr>
                  <w:rFonts w:ascii="Times New Roman" w:hAnsi="Times New Roman"/>
                  <w:b/>
                  <w:sz w:val="24"/>
                  <w:szCs w:val="24"/>
                  <w:lang w:val="sq-AL"/>
                </w:rPr>
                <w:t>)</w:t>
              </w:r>
            </w:ins>
          </w:p>
        </w:tc>
      </w:tr>
      <w:tr w:rsidR="002E3993" w:rsidRPr="00C67FC3" w:rsidTr="00E23CFD">
        <w:tc>
          <w:tcPr>
            <w:tcW w:w="828" w:type="dxa"/>
          </w:tcPr>
          <w:p w:rsidR="002E3993" w:rsidRPr="00E30CE5" w:rsidRDefault="002E3993"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DA4F5D" w:rsidRPr="00D278E2" w:rsidRDefault="00DA4F5D" w:rsidP="00A25272">
            <w:pPr>
              <w:tabs>
                <w:tab w:val="left" w:pos="9720"/>
                <w:tab w:val="left" w:pos="11877"/>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 xml:space="preserve">PËRMBAJTJA </w:t>
            </w:r>
            <w:r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64652F" w:rsidRPr="00D278E2">
              <w:rPr>
                <w:rFonts w:ascii="Times New Roman" w:hAnsi="Times New Roman"/>
                <w:sz w:val="20"/>
                <w:szCs w:val="20"/>
                <w:lang w:val="sq-AL"/>
              </w:rPr>
              <w:t xml:space="preserve">                                                          </w:t>
            </w:r>
            <w:r w:rsidR="0064652F"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64652F" w:rsidRPr="00D278E2">
              <w:rPr>
                <w:rFonts w:ascii="Times New Roman" w:hAnsi="Times New Roman"/>
                <w:b/>
                <w:sz w:val="20"/>
                <w:szCs w:val="20"/>
                <w:lang w:val="sq-AL"/>
              </w:rPr>
              <w:t xml:space="preserve">   </w:t>
            </w:r>
            <w:r w:rsidR="00211AAD" w:rsidRPr="00D278E2">
              <w:rPr>
                <w:rFonts w:ascii="Times New Roman" w:hAnsi="Times New Roman"/>
                <w:b/>
                <w:sz w:val="20"/>
                <w:szCs w:val="20"/>
                <w:lang w:val="sq-AL"/>
              </w:rPr>
              <w:t xml:space="preserve">          </w:t>
            </w:r>
            <w:r w:rsidR="0064652F" w:rsidRPr="00D278E2">
              <w:rPr>
                <w:rFonts w:ascii="Times New Roman" w:hAnsi="Times New Roman"/>
                <w:b/>
                <w:sz w:val="20"/>
                <w:szCs w:val="20"/>
                <w:lang w:val="sq-AL"/>
              </w:rPr>
              <w:t>Paragrafët</w:t>
            </w:r>
            <w:r w:rsidR="0064652F"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 xml:space="preserve">OBJEKTIVAT DHE BAZA E PËRGATITJES    </w:t>
            </w:r>
            <w:r w:rsidR="0064652F"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810F6A">
              <w:rPr>
                <w:rFonts w:ascii="Times New Roman" w:hAnsi="Times New Roman"/>
                <w:b/>
                <w:sz w:val="20"/>
                <w:szCs w:val="20"/>
                <w:lang w:val="sq-AL"/>
              </w:rPr>
              <w:t xml:space="preserve">  </w:t>
            </w:r>
            <w:r w:rsidR="003C2BE1" w:rsidRPr="00D278E2">
              <w:rPr>
                <w:rFonts w:ascii="Times New Roman" w:hAnsi="Times New Roman"/>
                <w:b/>
                <w:sz w:val="20"/>
                <w:szCs w:val="20"/>
                <w:lang w:val="sq-AL"/>
              </w:rPr>
              <w:t xml:space="preserve"> </w:t>
            </w:r>
            <w:r w:rsidR="0064652F" w:rsidRPr="00D278E2">
              <w:rPr>
                <w:rFonts w:ascii="Times New Roman" w:hAnsi="Times New Roman"/>
                <w:b/>
                <w:sz w:val="20"/>
                <w:szCs w:val="20"/>
                <w:lang w:val="sq-AL"/>
              </w:rPr>
              <w:t>1 – 2</w:t>
            </w:r>
            <w:r w:rsidRPr="00D278E2">
              <w:rPr>
                <w:rFonts w:ascii="Times New Roman" w:hAnsi="Times New Roman"/>
                <w:b/>
                <w:sz w:val="20"/>
                <w:szCs w:val="20"/>
                <w:lang w:val="sq-AL"/>
              </w:rPr>
              <w:t xml:space="preserve">                                                                                                 </w:t>
            </w:r>
            <w:r w:rsidR="0064652F"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FUSHA E ZBATIMIT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071776" w:rsidRPr="00D278E2">
              <w:rPr>
                <w:rFonts w:ascii="Times New Roman" w:hAnsi="Times New Roman"/>
                <w:b/>
                <w:sz w:val="20"/>
                <w:szCs w:val="20"/>
                <w:lang w:val="sq-AL"/>
              </w:rPr>
              <w:t>3</w:t>
            </w:r>
            <w:r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PËRKUFIZIMET KRYESORE                                                           </w:t>
            </w:r>
            <w:r w:rsidR="00071776"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071776" w:rsidRPr="00D278E2">
              <w:rPr>
                <w:rFonts w:ascii="Times New Roman" w:hAnsi="Times New Roman"/>
                <w:b/>
                <w:sz w:val="20"/>
                <w:szCs w:val="20"/>
                <w:lang w:val="sq-AL"/>
              </w:rPr>
              <w:t xml:space="preserve"> 4</w:t>
            </w:r>
            <w:r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Materialiteti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5-7</w:t>
            </w:r>
            <w:r w:rsidRPr="00D278E2">
              <w:rPr>
                <w:rFonts w:ascii="Times New Roman" w:hAnsi="Times New Roman"/>
                <w:sz w:val="20"/>
                <w:szCs w:val="20"/>
                <w:lang w:val="sq-AL"/>
              </w:rPr>
              <w:t xml:space="preserve">                                                 </w:t>
            </w:r>
            <w:r w:rsidR="00BD0436"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ind w:right="-18"/>
              <w:jc w:val="both"/>
              <w:rPr>
                <w:rFonts w:ascii="Times New Roman" w:hAnsi="Times New Roman"/>
                <w:sz w:val="20"/>
                <w:szCs w:val="20"/>
                <w:lang w:val="sq-AL"/>
              </w:rPr>
            </w:pPr>
          </w:p>
          <w:p w:rsidR="00DA4F5D" w:rsidRPr="00D278E2" w:rsidRDefault="00BD0436"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 xml:space="preserve">PARAQITJA </w:t>
            </w:r>
            <w:r w:rsidR="00DA4F5D" w:rsidRPr="00D278E2">
              <w:rPr>
                <w:rFonts w:ascii="Times New Roman" w:hAnsi="Times New Roman"/>
                <w:b/>
                <w:sz w:val="20"/>
                <w:szCs w:val="20"/>
                <w:lang w:val="sq-AL"/>
              </w:rPr>
              <w:t xml:space="preserve">E VËRTETË DHE E DREJTË            </w:t>
            </w:r>
            <w:r w:rsidR="00071776" w:rsidRPr="00D278E2">
              <w:rPr>
                <w:rFonts w:ascii="Times New Roman" w:hAnsi="Times New Roman"/>
                <w:b/>
                <w:sz w:val="20"/>
                <w:szCs w:val="20"/>
                <w:lang w:val="sq-AL"/>
              </w:rPr>
              <w:t xml:space="preserve">                                                       </w:t>
            </w:r>
            <w:r w:rsidR="00DA4F5D"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071776" w:rsidRPr="00D278E2">
              <w:rPr>
                <w:rFonts w:ascii="Times New Roman" w:hAnsi="Times New Roman"/>
                <w:b/>
                <w:sz w:val="20"/>
                <w:szCs w:val="20"/>
                <w:lang w:val="sq-AL"/>
              </w:rPr>
              <w:t>8-19</w:t>
            </w:r>
            <w:r w:rsidR="00DA4F5D" w:rsidRPr="00D278E2">
              <w:rPr>
                <w:rFonts w:ascii="Times New Roman" w:hAnsi="Times New Roman"/>
                <w:b/>
                <w:sz w:val="20"/>
                <w:szCs w:val="20"/>
                <w:lang w:val="sq-AL"/>
              </w:rPr>
              <w:t xml:space="preserve">                                  </w:t>
            </w:r>
            <w:r w:rsidR="00DA4F5D"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Pajtueshmëria me Standardet Kombëtare të Kontabilitetit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9-12</w:t>
            </w:r>
            <w:r w:rsidRPr="00D278E2">
              <w:rPr>
                <w:rFonts w:ascii="Times New Roman" w:hAnsi="Times New Roman"/>
                <w:sz w:val="20"/>
                <w:szCs w:val="20"/>
                <w:lang w:val="sq-AL"/>
              </w:rPr>
              <w:t xml:space="preserve">                                      </w:t>
            </w:r>
            <w:r w:rsidR="00BD0436" w:rsidRPr="00D278E2">
              <w:rPr>
                <w:rFonts w:ascii="Times New Roman" w:hAnsi="Times New Roman"/>
                <w:sz w:val="20"/>
                <w:szCs w:val="20"/>
                <w:lang w:val="sq-AL"/>
              </w:rPr>
              <w:t xml:space="preserve">                                </w:t>
            </w:r>
          </w:p>
          <w:p w:rsidR="00DA4F5D" w:rsidRPr="00D278E2" w:rsidRDefault="00DA4F5D" w:rsidP="00A25272">
            <w:pPr>
              <w:tabs>
                <w:tab w:val="left" w:pos="1472"/>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Parimi i Vijimësisë                                                                                    </w:t>
            </w:r>
            <w:r w:rsidR="00071776"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13-15</w:t>
            </w:r>
            <w:r w:rsidRPr="00D278E2">
              <w:rPr>
                <w:rFonts w:ascii="Times New Roman" w:hAnsi="Times New Roman"/>
                <w:sz w:val="20"/>
                <w:szCs w:val="20"/>
                <w:lang w:val="sq-AL"/>
              </w:rPr>
              <w:t xml:space="preserve">                            </w:t>
            </w:r>
            <w:r w:rsidR="00BD0436"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Qëndrueshmëria e Paraqitjes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16-18</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Informacion</w:t>
            </w:r>
            <w:r w:rsidR="00692A01">
              <w:rPr>
                <w:rFonts w:ascii="Times New Roman" w:hAnsi="Times New Roman"/>
                <w:sz w:val="20"/>
                <w:szCs w:val="20"/>
                <w:lang w:val="sq-AL"/>
              </w:rPr>
              <w:t>i</w:t>
            </w:r>
            <w:r w:rsidRPr="00D278E2">
              <w:rPr>
                <w:rFonts w:ascii="Times New Roman" w:hAnsi="Times New Roman"/>
                <w:sz w:val="20"/>
                <w:szCs w:val="20"/>
                <w:lang w:val="sq-AL"/>
              </w:rPr>
              <w:t xml:space="preserve"> Krahasues                                                                             </w:t>
            </w:r>
            <w:r w:rsidR="00071776"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19</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PËRMBAJTJA E PASQYRAVE FINANCIARE DHE KËRKESA TË PËRGJITHSHME</w:t>
            </w:r>
            <w:r w:rsidR="00305346"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305346" w:rsidRPr="00D278E2">
              <w:rPr>
                <w:rFonts w:ascii="Times New Roman" w:hAnsi="Times New Roman"/>
                <w:b/>
                <w:sz w:val="20"/>
                <w:szCs w:val="20"/>
                <w:lang w:val="sq-AL"/>
              </w:rPr>
              <w:t>20-28</w:t>
            </w: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PËR PËRGATITJEN </w:t>
            </w:r>
            <w:r w:rsidR="0085544D" w:rsidRPr="00D278E2">
              <w:rPr>
                <w:rFonts w:ascii="Times New Roman" w:hAnsi="Times New Roman"/>
                <w:b/>
                <w:sz w:val="20"/>
                <w:szCs w:val="20"/>
                <w:lang w:val="sq-AL"/>
              </w:rPr>
              <w:t>E TYRE</w:t>
            </w:r>
            <w:r w:rsidRPr="00D278E2">
              <w:rPr>
                <w:rFonts w:ascii="Times New Roman" w:hAnsi="Times New Roman"/>
                <w:b/>
                <w:sz w:val="20"/>
                <w:szCs w:val="20"/>
                <w:lang w:val="sq-AL"/>
              </w:rPr>
              <w:t xml:space="preserve">                                                    </w:t>
            </w:r>
            <w:r w:rsidR="0085544D"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071776"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r w:rsidR="00BD0436" w:rsidRPr="00D278E2">
              <w:rPr>
                <w:rFonts w:ascii="Times New Roman" w:hAnsi="Times New Roman"/>
                <w:b/>
                <w:sz w:val="20"/>
                <w:szCs w:val="20"/>
                <w:lang w:val="sq-AL"/>
              </w:rPr>
              <w:t xml:space="preserve">                                    </w:t>
            </w:r>
          </w:p>
          <w:p w:rsidR="00B2401D" w:rsidRDefault="00B2401D" w:rsidP="00A25272">
            <w:pPr>
              <w:tabs>
                <w:tab w:val="left" w:pos="9720"/>
              </w:tabs>
              <w:spacing w:after="0" w:line="240" w:lineRule="auto"/>
              <w:jc w:val="both"/>
              <w:rPr>
                <w:rFonts w:ascii="Times New Roman" w:hAnsi="Times New Roman"/>
                <w:b/>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PASQYRA E POZICIONIT FINANCIAR                                           </w:t>
            </w:r>
            <w:r w:rsidR="00071776"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071776" w:rsidRPr="00D278E2">
              <w:rPr>
                <w:rFonts w:ascii="Times New Roman" w:hAnsi="Times New Roman"/>
                <w:b/>
                <w:sz w:val="20"/>
                <w:szCs w:val="20"/>
                <w:lang w:val="sq-AL"/>
              </w:rPr>
              <w:t>29-46</w:t>
            </w:r>
            <w:r w:rsidRPr="00D278E2">
              <w:rPr>
                <w:rFonts w:ascii="Times New Roman" w:hAnsi="Times New Roman"/>
                <w:b/>
                <w:sz w:val="20"/>
                <w:szCs w:val="20"/>
                <w:lang w:val="sq-AL"/>
              </w:rPr>
              <w:t xml:space="preserve">                                                                    </w:t>
            </w:r>
          </w:p>
          <w:p w:rsidR="00071776"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Rregulla të Përgjithshme                                                                                                        </w:t>
            </w:r>
            <w:r w:rsidR="00153D51"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29-34</w:t>
            </w:r>
          </w:p>
          <w:p w:rsidR="00071776" w:rsidRPr="00D278E2" w:rsidRDefault="009B34C8"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Formate të veç</w:t>
            </w:r>
            <w:r w:rsidR="00337D69" w:rsidRPr="00D278E2">
              <w:rPr>
                <w:rFonts w:ascii="Times New Roman" w:hAnsi="Times New Roman"/>
                <w:sz w:val="20"/>
                <w:szCs w:val="20"/>
                <w:lang w:val="sq-AL"/>
              </w:rPr>
              <w:t>anta</w:t>
            </w:r>
            <w:r w:rsidR="00DA4F5D" w:rsidRPr="00D278E2">
              <w:rPr>
                <w:rFonts w:ascii="Times New Roman" w:hAnsi="Times New Roman"/>
                <w:sz w:val="20"/>
                <w:szCs w:val="20"/>
                <w:lang w:val="sq-AL"/>
              </w:rPr>
              <w:t xml:space="preserve"> të </w:t>
            </w:r>
            <w:r w:rsidRPr="00D278E2">
              <w:rPr>
                <w:rFonts w:ascii="Times New Roman" w:hAnsi="Times New Roman"/>
                <w:sz w:val="20"/>
                <w:szCs w:val="20"/>
                <w:lang w:val="sq-AL"/>
              </w:rPr>
              <w:t>pasqyrës së</w:t>
            </w:r>
            <w:r w:rsidR="00BD0436" w:rsidRPr="00D278E2">
              <w:rPr>
                <w:rFonts w:ascii="Times New Roman" w:hAnsi="Times New Roman"/>
                <w:sz w:val="20"/>
                <w:szCs w:val="20"/>
                <w:lang w:val="sq-AL"/>
              </w:rPr>
              <w:t xml:space="preserve"> </w:t>
            </w:r>
            <w:r w:rsidRPr="00D278E2">
              <w:rPr>
                <w:rFonts w:ascii="Times New Roman" w:hAnsi="Times New Roman"/>
                <w:sz w:val="20"/>
                <w:szCs w:val="20"/>
                <w:lang w:val="sq-AL"/>
              </w:rPr>
              <w:t>pozicionit financiar</w:t>
            </w:r>
            <w:r w:rsidR="00DA4F5D"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35-36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Dallimi mes zërave afatshkurtër dhe afatgjatë të aktiveve</w:t>
            </w:r>
            <w:r w:rsidR="00BD0436" w:rsidRPr="00D278E2">
              <w:rPr>
                <w:rFonts w:ascii="Times New Roman" w:hAnsi="Times New Roman"/>
                <w:sz w:val="20"/>
                <w:szCs w:val="20"/>
                <w:lang w:val="sq-AL"/>
              </w:rPr>
              <w:t xml:space="preserve"> dhe detyrimeve</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37-38</w:t>
            </w:r>
            <w:r w:rsidR="00BD0436" w:rsidRPr="00D278E2">
              <w:rPr>
                <w:rFonts w:ascii="Times New Roman" w:hAnsi="Times New Roman"/>
                <w:sz w:val="20"/>
                <w:szCs w:val="20"/>
                <w:lang w:val="sq-AL"/>
              </w:rPr>
              <w:t xml:space="preserve">                                                                    </w:t>
            </w:r>
          </w:p>
          <w:p w:rsidR="00A25272"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Aktivet Afatshkurtra                                                                                                            </w:t>
            </w:r>
            <w:r w:rsidR="00153D51"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39-40</w:t>
            </w:r>
            <w:r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p>
          <w:p w:rsidR="00DA4F5D" w:rsidRPr="00D278E2" w:rsidRDefault="00BD0436"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Detyrimet </w:t>
            </w:r>
            <w:r w:rsidR="00DA4F5D" w:rsidRPr="00D278E2">
              <w:rPr>
                <w:rFonts w:ascii="Times New Roman" w:hAnsi="Times New Roman"/>
                <w:sz w:val="20"/>
                <w:szCs w:val="20"/>
                <w:lang w:val="sq-AL"/>
              </w:rPr>
              <w:t xml:space="preserve">Afatshkurtra                                                                                                       </w:t>
            </w:r>
            <w:r w:rsidR="00153D51"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41-45</w:t>
            </w:r>
            <w:r w:rsidR="00DA4F5D"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Kompensimi i Aktiveve dhe </w:t>
            </w:r>
            <w:r w:rsidR="00BD0436" w:rsidRPr="00D278E2">
              <w:rPr>
                <w:rFonts w:ascii="Times New Roman" w:hAnsi="Times New Roman"/>
                <w:sz w:val="20"/>
                <w:szCs w:val="20"/>
                <w:lang w:val="sq-AL"/>
              </w:rPr>
              <w:t>Detyrimeve</w:t>
            </w:r>
            <w:r w:rsidRPr="00D278E2">
              <w:rPr>
                <w:rFonts w:ascii="Times New Roman" w:hAnsi="Times New Roman"/>
                <w:sz w:val="20"/>
                <w:szCs w:val="20"/>
                <w:lang w:val="sq-AL"/>
              </w:rPr>
              <w:t xml:space="preserve"> (Njohja në shumën neto)                   </w:t>
            </w:r>
            <w:r w:rsidR="00071776"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46</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85544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PASQYRA E PERFORMANCËS</w:t>
            </w:r>
            <w:r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Pr="00D278E2">
              <w:rPr>
                <w:rFonts w:ascii="Times New Roman" w:hAnsi="Times New Roman"/>
                <w:b/>
                <w:sz w:val="20"/>
                <w:szCs w:val="20"/>
                <w:lang w:val="sq-AL"/>
              </w:rPr>
              <w:t>47-60</w:t>
            </w:r>
            <w:r w:rsidR="00DA4F5D" w:rsidRPr="00D278E2">
              <w:rPr>
                <w:rFonts w:ascii="Times New Roman" w:hAnsi="Times New Roman"/>
                <w:b/>
                <w:sz w:val="20"/>
                <w:szCs w:val="20"/>
                <w:lang w:val="sq-AL"/>
              </w:rPr>
              <w:t xml:space="preserve">                  </w:t>
            </w:r>
            <w:r w:rsidR="00BD0436"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Rregulla të Përgjithshme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85544D" w:rsidRPr="00D278E2">
              <w:rPr>
                <w:rFonts w:ascii="Times New Roman" w:hAnsi="Times New Roman"/>
                <w:sz w:val="20"/>
                <w:szCs w:val="20"/>
                <w:lang w:val="sq-AL"/>
              </w:rPr>
              <w:t>47-50</w:t>
            </w:r>
            <w:r w:rsidR="00071776"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6C05D9"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Kërkesat e zbatueshme                            </w:t>
            </w:r>
            <w:r w:rsidR="00594DF8"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85544D" w:rsidRPr="00D278E2">
              <w:rPr>
                <w:rFonts w:ascii="Times New Roman" w:hAnsi="Times New Roman"/>
                <w:sz w:val="20"/>
                <w:szCs w:val="20"/>
                <w:lang w:val="sq-AL"/>
              </w:rPr>
              <w:t>51</w:t>
            </w:r>
            <w:r w:rsidR="00071776" w:rsidRPr="00D278E2">
              <w:rPr>
                <w:rFonts w:ascii="Times New Roman" w:hAnsi="Times New Roman"/>
                <w:sz w:val="20"/>
                <w:szCs w:val="20"/>
                <w:lang w:val="sq-AL"/>
              </w:rPr>
              <w:t>–</w:t>
            </w:r>
            <w:r w:rsidR="0085544D" w:rsidRPr="00D278E2">
              <w:rPr>
                <w:rFonts w:ascii="Times New Roman" w:hAnsi="Times New Roman"/>
                <w:sz w:val="20"/>
                <w:szCs w:val="20"/>
                <w:lang w:val="sq-AL"/>
              </w:rPr>
              <w:t>56</w:t>
            </w:r>
            <w:r w:rsidR="00DA4F5D"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r w:rsidR="00A13092"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Formate të veç</w:t>
            </w:r>
            <w:r w:rsidR="00655EA4" w:rsidRPr="00D278E2">
              <w:rPr>
                <w:rFonts w:ascii="Times New Roman" w:hAnsi="Times New Roman"/>
                <w:sz w:val="20"/>
                <w:szCs w:val="20"/>
                <w:lang w:val="sq-AL"/>
              </w:rPr>
              <w:t>anta të pasqyrës së performanc</w:t>
            </w:r>
            <w:r w:rsidR="001D3203" w:rsidRPr="00D278E2">
              <w:rPr>
                <w:rFonts w:ascii="Times New Roman" w:hAnsi="Times New Roman"/>
                <w:sz w:val="20"/>
                <w:szCs w:val="20"/>
                <w:lang w:val="sq-AL"/>
              </w:rPr>
              <w:t>ë</w:t>
            </w:r>
            <w:r w:rsidR="00655EA4" w:rsidRPr="00D278E2">
              <w:rPr>
                <w:rFonts w:ascii="Times New Roman" w:hAnsi="Times New Roman"/>
                <w:sz w:val="20"/>
                <w:szCs w:val="20"/>
                <w:lang w:val="sq-AL"/>
              </w:rPr>
              <w:t>s</w:t>
            </w:r>
            <w:r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655EA4"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437F4A" w:rsidRPr="00D278E2">
              <w:rPr>
                <w:rFonts w:ascii="Times New Roman" w:hAnsi="Times New Roman"/>
                <w:sz w:val="20"/>
                <w:szCs w:val="20"/>
                <w:lang w:val="sq-AL"/>
              </w:rPr>
              <w:t>57</w:t>
            </w:r>
            <w:r w:rsidR="00071776" w:rsidRPr="00D278E2">
              <w:rPr>
                <w:rFonts w:ascii="Times New Roman" w:hAnsi="Times New Roman"/>
                <w:sz w:val="20"/>
                <w:szCs w:val="20"/>
                <w:lang w:val="sq-AL"/>
              </w:rPr>
              <w:t>-</w:t>
            </w:r>
            <w:r w:rsidR="00437F4A" w:rsidRPr="00D278E2">
              <w:rPr>
                <w:rFonts w:ascii="Times New Roman" w:hAnsi="Times New Roman"/>
                <w:sz w:val="20"/>
                <w:szCs w:val="20"/>
                <w:lang w:val="sq-AL"/>
              </w:rPr>
              <w:t>58</w:t>
            </w:r>
            <w:r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r w:rsidR="00A13092"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Kompensimi i të ardhurave dhe shpenzimeve (njohja në shumën neto)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A12623" w:rsidRPr="00D278E2">
              <w:rPr>
                <w:rFonts w:ascii="Times New Roman" w:hAnsi="Times New Roman"/>
                <w:sz w:val="20"/>
                <w:szCs w:val="20"/>
                <w:lang w:val="sq-AL"/>
              </w:rPr>
              <w:t>59-60</w:t>
            </w:r>
            <w:r w:rsidRPr="00D278E2">
              <w:rPr>
                <w:rFonts w:ascii="Times New Roman" w:hAnsi="Times New Roman"/>
                <w:sz w:val="20"/>
                <w:szCs w:val="20"/>
                <w:lang w:val="sq-AL"/>
              </w:rPr>
              <w:t xml:space="preserve">                                   </w:t>
            </w:r>
            <w:r w:rsidR="00A13092"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PASQYRA E FLUKSIT TË </w:t>
            </w:r>
            <w:r w:rsidR="00594DF8" w:rsidRPr="00D278E2">
              <w:rPr>
                <w:rFonts w:ascii="Times New Roman" w:hAnsi="Times New Roman"/>
                <w:b/>
                <w:sz w:val="20"/>
                <w:szCs w:val="20"/>
                <w:lang w:val="sq-AL"/>
              </w:rPr>
              <w:t>MJETEVE MONETARE</w:t>
            </w:r>
            <w:r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071776" w:rsidRPr="00D278E2">
              <w:rPr>
                <w:rFonts w:ascii="Times New Roman" w:hAnsi="Times New Roman"/>
                <w:b/>
                <w:sz w:val="20"/>
                <w:szCs w:val="20"/>
                <w:lang w:val="sq-AL"/>
              </w:rPr>
              <w:t>6</w:t>
            </w:r>
            <w:r w:rsidR="00133057" w:rsidRPr="00D278E2">
              <w:rPr>
                <w:rFonts w:ascii="Times New Roman" w:hAnsi="Times New Roman"/>
                <w:b/>
                <w:sz w:val="20"/>
                <w:szCs w:val="20"/>
                <w:lang w:val="sq-AL"/>
              </w:rPr>
              <w:t>1</w:t>
            </w:r>
            <w:r w:rsidR="00071776" w:rsidRPr="00D278E2">
              <w:rPr>
                <w:rFonts w:ascii="Times New Roman" w:hAnsi="Times New Roman"/>
                <w:b/>
                <w:sz w:val="20"/>
                <w:szCs w:val="20"/>
                <w:lang w:val="sq-AL"/>
              </w:rPr>
              <w:t>-</w:t>
            </w:r>
            <w:r w:rsidR="00133057" w:rsidRPr="00D278E2">
              <w:rPr>
                <w:rFonts w:ascii="Times New Roman" w:hAnsi="Times New Roman"/>
                <w:b/>
                <w:sz w:val="20"/>
                <w:szCs w:val="20"/>
                <w:lang w:val="sq-AL"/>
              </w:rPr>
              <w:t>82</w:t>
            </w:r>
            <w:r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Fluksi i </w:t>
            </w:r>
            <w:r w:rsidR="00594DF8" w:rsidRPr="00D278E2">
              <w:rPr>
                <w:rFonts w:ascii="Times New Roman" w:hAnsi="Times New Roman"/>
                <w:sz w:val="20"/>
                <w:szCs w:val="20"/>
                <w:lang w:val="sq-AL"/>
              </w:rPr>
              <w:t>mjeteve monetare</w:t>
            </w:r>
            <w:r w:rsidRPr="00D278E2">
              <w:rPr>
                <w:rFonts w:ascii="Times New Roman" w:hAnsi="Times New Roman"/>
                <w:sz w:val="20"/>
                <w:szCs w:val="20"/>
                <w:lang w:val="sq-AL"/>
              </w:rPr>
              <w:t xml:space="preserve"> në monedhë të huaj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071776" w:rsidRPr="00D278E2">
              <w:rPr>
                <w:rFonts w:ascii="Times New Roman" w:hAnsi="Times New Roman"/>
                <w:b/>
                <w:sz w:val="20"/>
                <w:szCs w:val="20"/>
                <w:lang w:val="sq-AL"/>
              </w:rPr>
              <w:t>6</w:t>
            </w:r>
            <w:r w:rsidR="00133057" w:rsidRPr="00D278E2">
              <w:rPr>
                <w:rFonts w:ascii="Times New Roman" w:hAnsi="Times New Roman"/>
                <w:b/>
                <w:sz w:val="20"/>
                <w:szCs w:val="20"/>
                <w:lang w:val="sq-AL"/>
              </w:rPr>
              <w:t>5</w:t>
            </w:r>
            <w:r w:rsidR="00071776" w:rsidRPr="00D278E2">
              <w:rPr>
                <w:rFonts w:ascii="Times New Roman" w:hAnsi="Times New Roman"/>
                <w:b/>
                <w:sz w:val="20"/>
                <w:szCs w:val="20"/>
                <w:lang w:val="sq-AL"/>
              </w:rPr>
              <w:t>-6</w:t>
            </w:r>
            <w:r w:rsidR="00133057" w:rsidRPr="00D278E2">
              <w:rPr>
                <w:rFonts w:ascii="Times New Roman" w:hAnsi="Times New Roman"/>
                <w:b/>
                <w:sz w:val="20"/>
                <w:szCs w:val="20"/>
                <w:lang w:val="sq-AL"/>
              </w:rPr>
              <w:t>7</w:t>
            </w:r>
            <w:r w:rsidRPr="00D278E2">
              <w:rPr>
                <w:rFonts w:ascii="Times New Roman" w:hAnsi="Times New Roman"/>
                <w:sz w:val="20"/>
                <w:szCs w:val="20"/>
                <w:lang w:val="sq-AL"/>
              </w:rPr>
              <w:t xml:space="preserve">                                                      </w:t>
            </w:r>
            <w:r w:rsidR="00594DF8"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Interesi dhe dividendët                                                                                                          </w:t>
            </w:r>
            <w:r w:rsidR="00153D51"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133057" w:rsidRPr="00D278E2">
              <w:rPr>
                <w:rFonts w:ascii="Times New Roman" w:hAnsi="Times New Roman"/>
                <w:sz w:val="20"/>
                <w:szCs w:val="20"/>
                <w:lang w:val="sq-AL"/>
              </w:rPr>
              <w:t>68-70</w:t>
            </w:r>
            <w:r w:rsidRPr="00D278E2">
              <w:rPr>
                <w:rFonts w:ascii="Times New Roman" w:hAnsi="Times New Roman"/>
                <w:sz w:val="20"/>
                <w:szCs w:val="20"/>
                <w:lang w:val="sq-AL"/>
              </w:rPr>
              <w:t xml:space="preserve">                                                                    </w:t>
            </w:r>
          </w:p>
          <w:p w:rsidR="00DA4F5D" w:rsidRPr="00D278E2" w:rsidRDefault="00594DF8"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Tatimi mbi fitimin</w:t>
            </w:r>
            <w:r w:rsidR="00DA4F5D"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1</w:t>
            </w:r>
            <w:r w:rsidR="00DA4F5D"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r w:rsidR="00CD678A" w:rsidRPr="00D278E2">
              <w:rPr>
                <w:rFonts w:ascii="Times New Roman" w:hAnsi="Times New Roman"/>
                <w:sz w:val="20"/>
                <w:szCs w:val="20"/>
                <w:lang w:val="sq-AL"/>
              </w:rPr>
              <w:t xml:space="preserve">      </w:t>
            </w:r>
          </w:p>
          <w:p w:rsidR="00DA4F5D" w:rsidRPr="00D278E2" w:rsidRDefault="00795B0A"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Aktivitetet</w:t>
            </w:r>
            <w:r w:rsidR="0036665E" w:rsidRPr="00D278E2">
              <w:rPr>
                <w:rFonts w:ascii="Times New Roman" w:hAnsi="Times New Roman"/>
                <w:sz w:val="20"/>
                <w:szCs w:val="20"/>
                <w:lang w:val="sq-AL"/>
              </w:rPr>
              <w:t xml:space="preserve"> e s</w:t>
            </w:r>
            <w:r w:rsidR="00DA4F5D" w:rsidRPr="00D278E2">
              <w:rPr>
                <w:rFonts w:ascii="Times New Roman" w:hAnsi="Times New Roman"/>
                <w:sz w:val="20"/>
                <w:szCs w:val="20"/>
                <w:lang w:val="sq-AL"/>
              </w:rPr>
              <w:t xml:space="preserve">hfrytëzimit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2</w:t>
            </w:r>
            <w:r w:rsidR="00DA4F5D"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Raportimi i flukseve të </w:t>
            </w:r>
            <w:r w:rsidR="0036665E" w:rsidRPr="00D278E2">
              <w:rPr>
                <w:rFonts w:ascii="Times New Roman" w:hAnsi="Times New Roman"/>
                <w:sz w:val="20"/>
                <w:szCs w:val="20"/>
                <w:lang w:val="sq-AL"/>
              </w:rPr>
              <w:t>mjeteve monetare</w:t>
            </w:r>
            <w:r w:rsidRPr="00D278E2">
              <w:rPr>
                <w:rFonts w:ascii="Times New Roman" w:hAnsi="Times New Roman"/>
                <w:sz w:val="20"/>
                <w:szCs w:val="20"/>
                <w:lang w:val="sq-AL"/>
              </w:rPr>
              <w:t xml:space="preserve"> nga </w:t>
            </w:r>
            <w:r w:rsidR="0036665E" w:rsidRPr="00D278E2">
              <w:rPr>
                <w:rFonts w:ascii="Times New Roman" w:hAnsi="Times New Roman"/>
                <w:sz w:val="20"/>
                <w:szCs w:val="20"/>
                <w:lang w:val="sq-AL"/>
              </w:rPr>
              <w:t>aktivitetet e shfrytëz</w:t>
            </w:r>
            <w:r w:rsidRPr="00D278E2">
              <w:rPr>
                <w:rFonts w:ascii="Times New Roman" w:hAnsi="Times New Roman"/>
                <w:sz w:val="20"/>
                <w:szCs w:val="20"/>
                <w:lang w:val="sq-AL"/>
              </w:rPr>
              <w:t xml:space="preserve">imit  </w:t>
            </w:r>
            <w:r w:rsidR="00071776"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3</w:t>
            </w:r>
            <w:r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p>
          <w:p w:rsidR="00DA4F5D" w:rsidRPr="00D278E2" w:rsidRDefault="0036665E"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Metoda d</w:t>
            </w:r>
            <w:r w:rsidR="00DA4F5D" w:rsidRPr="00D278E2">
              <w:rPr>
                <w:rFonts w:ascii="Times New Roman" w:hAnsi="Times New Roman"/>
                <w:sz w:val="20"/>
                <w:szCs w:val="20"/>
                <w:lang w:val="sq-AL"/>
              </w:rPr>
              <w:t xml:space="preserve">irekte                                                                                            </w:t>
            </w:r>
            <w:r w:rsidR="00071776"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4</w:t>
            </w:r>
            <w:r w:rsidR="00DA4F5D"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36665E"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Metoda i</w:t>
            </w:r>
            <w:r w:rsidR="00DA4F5D" w:rsidRPr="00D278E2">
              <w:rPr>
                <w:rFonts w:ascii="Times New Roman" w:hAnsi="Times New Roman"/>
                <w:sz w:val="20"/>
                <w:szCs w:val="20"/>
                <w:lang w:val="sq-AL"/>
              </w:rPr>
              <w:t xml:space="preserve">ndirekte                                                                                                                       </w:t>
            </w:r>
            <w:r w:rsidR="008C7E4C"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5</w:t>
            </w:r>
            <w:r w:rsidR="00DA4F5D"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Fluksi i</w:t>
            </w:r>
            <w:r w:rsidR="0036665E" w:rsidRPr="00D278E2">
              <w:rPr>
                <w:rFonts w:ascii="Times New Roman" w:hAnsi="Times New Roman"/>
                <w:sz w:val="20"/>
                <w:szCs w:val="20"/>
                <w:lang w:val="sq-AL"/>
              </w:rPr>
              <w:t xml:space="preserve"> mjeteve monetare </w:t>
            </w:r>
            <w:r w:rsidRPr="00D278E2">
              <w:rPr>
                <w:rFonts w:ascii="Times New Roman" w:hAnsi="Times New Roman"/>
                <w:sz w:val="20"/>
                <w:szCs w:val="20"/>
                <w:lang w:val="sq-AL"/>
              </w:rPr>
              <w:t xml:space="preserve">nga </w:t>
            </w:r>
            <w:r w:rsidR="00133057" w:rsidRPr="00D278E2">
              <w:rPr>
                <w:rFonts w:ascii="Times New Roman" w:hAnsi="Times New Roman"/>
                <w:sz w:val="20"/>
                <w:szCs w:val="20"/>
                <w:lang w:val="sq-AL"/>
              </w:rPr>
              <w:t>aktiviteti</w:t>
            </w:r>
            <w:r w:rsidRPr="00D278E2">
              <w:rPr>
                <w:rFonts w:ascii="Times New Roman" w:hAnsi="Times New Roman"/>
                <w:sz w:val="20"/>
                <w:szCs w:val="20"/>
                <w:lang w:val="sq-AL"/>
              </w:rPr>
              <w:t xml:space="preserve"> investues                                                       </w:t>
            </w:r>
            <w:r w:rsidR="00071776"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133057"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6</w:t>
            </w:r>
            <w:r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p>
          <w:p w:rsidR="00DA4F5D" w:rsidRPr="00D278E2" w:rsidRDefault="00795B0A"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Fluksi i</w:t>
            </w:r>
            <w:r w:rsidR="0036665E" w:rsidRPr="00D278E2">
              <w:rPr>
                <w:rFonts w:ascii="Times New Roman" w:hAnsi="Times New Roman"/>
                <w:sz w:val="20"/>
                <w:szCs w:val="20"/>
                <w:lang w:val="sq-AL"/>
              </w:rPr>
              <w:t xml:space="preserve"> mjeteve monetare </w:t>
            </w:r>
            <w:r w:rsidR="00DA4F5D" w:rsidRPr="00D278E2">
              <w:rPr>
                <w:rFonts w:ascii="Times New Roman" w:hAnsi="Times New Roman"/>
                <w:sz w:val="20"/>
                <w:szCs w:val="20"/>
                <w:lang w:val="sq-AL"/>
              </w:rPr>
              <w:t xml:space="preserve">nga </w:t>
            </w:r>
            <w:r w:rsidRPr="00D278E2">
              <w:rPr>
                <w:rFonts w:ascii="Times New Roman" w:hAnsi="Times New Roman"/>
                <w:sz w:val="20"/>
                <w:szCs w:val="20"/>
                <w:lang w:val="sq-AL"/>
              </w:rPr>
              <w:t>aktiviteti</w:t>
            </w:r>
            <w:r w:rsidR="00133057" w:rsidRPr="00D278E2">
              <w:rPr>
                <w:rFonts w:ascii="Times New Roman" w:hAnsi="Times New Roman"/>
                <w:sz w:val="20"/>
                <w:szCs w:val="20"/>
                <w:lang w:val="sq-AL"/>
              </w:rPr>
              <w:t xml:space="preserve"> i financimit</w:t>
            </w:r>
            <w:r w:rsidR="00DA4F5D" w:rsidRPr="00D278E2">
              <w:rPr>
                <w:rFonts w:ascii="Times New Roman" w:hAnsi="Times New Roman"/>
                <w:sz w:val="20"/>
                <w:szCs w:val="20"/>
                <w:lang w:val="sq-AL"/>
              </w:rPr>
              <w:t xml:space="preserve">                             </w:t>
            </w:r>
            <w:r w:rsidR="00133057"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7</w:t>
            </w:r>
            <w:r w:rsidR="00DA4F5D"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p>
          <w:p w:rsidR="00DA4F5D" w:rsidRPr="00D278E2" w:rsidRDefault="00795B0A"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Raportimi i fluksit të</w:t>
            </w:r>
            <w:r w:rsidR="0036665E" w:rsidRPr="00D278E2">
              <w:rPr>
                <w:rFonts w:ascii="Times New Roman" w:hAnsi="Times New Roman"/>
                <w:sz w:val="20"/>
                <w:szCs w:val="20"/>
                <w:lang w:val="sq-AL"/>
              </w:rPr>
              <w:t xml:space="preserve"> mjeteve monetare </w:t>
            </w:r>
            <w:r w:rsidR="00DA4F5D" w:rsidRPr="00D278E2">
              <w:rPr>
                <w:rFonts w:ascii="Times New Roman" w:hAnsi="Times New Roman"/>
                <w:sz w:val="20"/>
                <w:szCs w:val="20"/>
                <w:lang w:val="sq-AL"/>
              </w:rPr>
              <w:t xml:space="preserve">nga </w:t>
            </w:r>
            <w:r w:rsidR="0036665E" w:rsidRPr="00D278E2">
              <w:rPr>
                <w:rFonts w:ascii="Times New Roman" w:hAnsi="Times New Roman"/>
                <w:sz w:val="20"/>
                <w:szCs w:val="20"/>
                <w:lang w:val="sq-AL"/>
              </w:rPr>
              <w:t>aktivitetet</w:t>
            </w:r>
            <w:r w:rsidR="00DA4F5D" w:rsidRPr="00D278E2">
              <w:rPr>
                <w:rFonts w:ascii="Times New Roman" w:hAnsi="Times New Roman"/>
                <w:sz w:val="20"/>
                <w:szCs w:val="20"/>
                <w:lang w:val="sq-AL"/>
              </w:rPr>
              <w:t xml:space="preserve"> investues</w:t>
            </w:r>
            <w:r w:rsidR="00071776" w:rsidRPr="00D278E2">
              <w:rPr>
                <w:rFonts w:ascii="Times New Roman" w:hAnsi="Times New Roman"/>
                <w:sz w:val="20"/>
                <w:szCs w:val="20"/>
                <w:lang w:val="sq-AL"/>
              </w:rPr>
              <w:t xml:space="preserve">e dhe financuese              </w:t>
            </w:r>
            <w:r w:rsidR="008C7E4C"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133057" w:rsidRPr="00D278E2">
              <w:rPr>
                <w:rFonts w:ascii="Times New Roman" w:hAnsi="Times New Roman"/>
                <w:sz w:val="20"/>
                <w:szCs w:val="20"/>
                <w:lang w:val="sq-AL"/>
              </w:rPr>
              <w:t>78</w:t>
            </w:r>
            <w:r w:rsidR="00DA4F5D"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Transaksionet jomonetare                                                                                                          </w:t>
            </w:r>
            <w:r w:rsidR="008C7E4C"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133057" w:rsidRPr="00D278E2">
              <w:rPr>
                <w:rFonts w:ascii="Times New Roman" w:hAnsi="Times New Roman"/>
                <w:sz w:val="20"/>
                <w:szCs w:val="20"/>
                <w:lang w:val="sq-AL"/>
              </w:rPr>
              <w:t>79-80</w:t>
            </w:r>
            <w:r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Përbërësit e mjeteve monetare dhe ekuivalentëve të mjeteve monetare                                   </w:t>
            </w:r>
            <w:r w:rsidR="008C7E4C"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8</w:t>
            </w:r>
            <w:r w:rsidR="00133057" w:rsidRPr="00D278E2">
              <w:rPr>
                <w:rFonts w:ascii="Times New Roman" w:hAnsi="Times New Roman"/>
                <w:sz w:val="20"/>
                <w:szCs w:val="20"/>
                <w:lang w:val="sq-AL"/>
              </w:rPr>
              <w:t>1</w:t>
            </w:r>
            <w:r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36665E"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Shënime të tjera s</w:t>
            </w:r>
            <w:r w:rsidR="00DA4F5D" w:rsidRPr="00D278E2">
              <w:rPr>
                <w:rFonts w:ascii="Times New Roman" w:hAnsi="Times New Roman"/>
                <w:sz w:val="20"/>
                <w:szCs w:val="20"/>
                <w:lang w:val="sq-AL"/>
              </w:rPr>
              <w:t>hpjeguese lidhur me mjetet monetare dhe ekuivalentët e mjeteve monetare</w:t>
            </w:r>
            <w:r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8</w:t>
            </w:r>
            <w:r w:rsidR="00133057" w:rsidRPr="00D278E2">
              <w:rPr>
                <w:rFonts w:ascii="Times New Roman" w:hAnsi="Times New Roman"/>
                <w:sz w:val="20"/>
                <w:szCs w:val="20"/>
                <w:lang w:val="sq-AL"/>
              </w:rPr>
              <w:t>2</w:t>
            </w:r>
            <w:r w:rsidRPr="00D278E2">
              <w:rPr>
                <w:rFonts w:ascii="Times New Roman" w:hAnsi="Times New Roman"/>
                <w:sz w:val="20"/>
                <w:szCs w:val="20"/>
                <w:lang w:val="sq-AL"/>
              </w:rPr>
              <w:t xml:space="preserve">                                                                     </w:t>
            </w:r>
          </w:p>
          <w:p w:rsidR="0036665E" w:rsidRPr="00D278E2" w:rsidRDefault="0036665E" w:rsidP="00A25272">
            <w:pPr>
              <w:tabs>
                <w:tab w:val="left" w:pos="9720"/>
              </w:tabs>
              <w:spacing w:after="0" w:line="240" w:lineRule="auto"/>
              <w:jc w:val="both"/>
              <w:rPr>
                <w:rFonts w:ascii="Times New Roman" w:hAnsi="Times New Roman"/>
                <w:sz w:val="20"/>
                <w:szCs w:val="20"/>
                <w:lang w:val="sq-AL"/>
              </w:rPr>
            </w:pPr>
          </w:p>
          <w:p w:rsidR="0059101B" w:rsidRPr="00D278E2" w:rsidRDefault="0059101B" w:rsidP="00A25272">
            <w:pPr>
              <w:tabs>
                <w:tab w:val="left" w:pos="9720"/>
              </w:tabs>
              <w:spacing w:after="0" w:line="240" w:lineRule="auto"/>
              <w:jc w:val="both"/>
              <w:rPr>
                <w:rFonts w:ascii="Times New Roman" w:hAnsi="Times New Roman"/>
                <w:b/>
                <w:bCs/>
                <w:sz w:val="20"/>
                <w:szCs w:val="20"/>
                <w:lang w:val="sq-AL"/>
              </w:rPr>
            </w:pPr>
            <w:r w:rsidRPr="00D278E2">
              <w:rPr>
                <w:rFonts w:ascii="Times New Roman" w:hAnsi="Times New Roman"/>
                <w:b/>
                <w:bCs/>
                <w:sz w:val="20"/>
                <w:szCs w:val="20"/>
                <w:lang w:val="sq-AL"/>
              </w:rPr>
              <w:t xml:space="preserve">PASQYRA E NDRYSHIMEVE NË KAPITAL                                                               </w:t>
            </w:r>
            <w:r w:rsidR="00A25272" w:rsidRPr="00D278E2">
              <w:rPr>
                <w:rFonts w:ascii="Times New Roman" w:hAnsi="Times New Roman"/>
                <w:b/>
                <w:bCs/>
                <w:sz w:val="20"/>
                <w:szCs w:val="20"/>
                <w:lang w:val="sq-AL"/>
              </w:rPr>
              <w:t xml:space="preserve"> </w:t>
            </w:r>
            <w:r w:rsidRPr="00D278E2">
              <w:rPr>
                <w:rFonts w:ascii="Times New Roman" w:hAnsi="Times New Roman"/>
                <w:b/>
                <w:bCs/>
                <w:sz w:val="20"/>
                <w:szCs w:val="20"/>
                <w:lang w:val="sq-AL"/>
              </w:rPr>
              <w:t xml:space="preserve">   </w:t>
            </w:r>
            <w:r w:rsidR="00153D51" w:rsidRPr="00D278E2">
              <w:rPr>
                <w:rFonts w:ascii="Times New Roman" w:hAnsi="Times New Roman"/>
                <w:b/>
                <w:bCs/>
                <w:sz w:val="20"/>
                <w:szCs w:val="20"/>
                <w:lang w:val="sq-AL"/>
              </w:rPr>
              <w:t xml:space="preserve">  </w:t>
            </w:r>
            <w:r w:rsidR="00262AD8" w:rsidRPr="00D278E2">
              <w:rPr>
                <w:rFonts w:ascii="Times New Roman" w:hAnsi="Times New Roman"/>
                <w:b/>
                <w:bCs/>
                <w:sz w:val="20"/>
                <w:szCs w:val="20"/>
                <w:lang w:val="sq-AL"/>
              </w:rPr>
              <w:t xml:space="preserve">    </w:t>
            </w:r>
            <w:r w:rsidR="003B4185">
              <w:rPr>
                <w:rFonts w:ascii="Times New Roman" w:hAnsi="Times New Roman"/>
                <w:b/>
                <w:bCs/>
                <w:sz w:val="20"/>
                <w:szCs w:val="20"/>
                <w:lang w:val="sq-AL"/>
              </w:rPr>
              <w:t xml:space="preserve">    </w:t>
            </w:r>
            <w:r w:rsidRPr="00D278E2">
              <w:rPr>
                <w:rFonts w:ascii="Times New Roman" w:hAnsi="Times New Roman"/>
                <w:b/>
                <w:bCs/>
                <w:sz w:val="20"/>
                <w:szCs w:val="20"/>
                <w:lang w:val="sq-AL"/>
              </w:rPr>
              <w:t xml:space="preserve"> </w:t>
            </w:r>
            <w:r w:rsidR="00071776" w:rsidRPr="00D278E2">
              <w:rPr>
                <w:rFonts w:ascii="Times New Roman" w:hAnsi="Times New Roman"/>
                <w:b/>
                <w:bCs/>
                <w:sz w:val="20"/>
                <w:szCs w:val="20"/>
                <w:lang w:val="sq-AL"/>
              </w:rPr>
              <w:t>8</w:t>
            </w:r>
            <w:r w:rsidR="00133057" w:rsidRPr="00D278E2">
              <w:rPr>
                <w:rFonts w:ascii="Times New Roman" w:hAnsi="Times New Roman"/>
                <w:b/>
                <w:bCs/>
                <w:sz w:val="20"/>
                <w:szCs w:val="20"/>
                <w:lang w:val="sq-AL"/>
              </w:rPr>
              <w:t>3</w:t>
            </w:r>
            <w:r w:rsidR="00071776" w:rsidRPr="00D278E2">
              <w:rPr>
                <w:rFonts w:ascii="Times New Roman" w:hAnsi="Times New Roman"/>
                <w:b/>
                <w:bCs/>
                <w:sz w:val="20"/>
                <w:szCs w:val="20"/>
                <w:lang w:val="sq-AL"/>
              </w:rPr>
              <w:t>-8</w:t>
            </w:r>
            <w:r w:rsidR="00133057" w:rsidRPr="00D278E2">
              <w:rPr>
                <w:rFonts w:ascii="Times New Roman" w:hAnsi="Times New Roman"/>
                <w:b/>
                <w:bCs/>
                <w:sz w:val="20"/>
                <w:szCs w:val="20"/>
                <w:lang w:val="sq-AL"/>
              </w:rPr>
              <w:t>5</w:t>
            </w:r>
            <w:r w:rsidRPr="00D278E2">
              <w:rPr>
                <w:rFonts w:ascii="Times New Roman" w:hAnsi="Times New Roman"/>
                <w:b/>
                <w:bCs/>
                <w:sz w:val="20"/>
                <w:szCs w:val="20"/>
                <w:lang w:val="sq-AL"/>
              </w:rPr>
              <w:t xml:space="preserve">                                                               </w:t>
            </w:r>
            <w:r w:rsidR="00EF5107" w:rsidRPr="00D278E2">
              <w:rPr>
                <w:rFonts w:ascii="Times New Roman" w:hAnsi="Times New Roman"/>
                <w:b/>
                <w:bCs/>
                <w:sz w:val="20"/>
                <w:szCs w:val="20"/>
                <w:lang w:val="sq-AL"/>
              </w:rPr>
              <w:t xml:space="preserve">  </w:t>
            </w:r>
            <w:r w:rsidRPr="00D278E2">
              <w:rPr>
                <w:rFonts w:ascii="Times New Roman" w:hAnsi="Times New Roman"/>
                <w:b/>
                <w:bCs/>
                <w:sz w:val="20"/>
                <w:szCs w:val="20"/>
                <w:lang w:val="sq-AL"/>
              </w:rPr>
              <w:t xml:space="preserve">    </w:t>
            </w:r>
          </w:p>
          <w:p w:rsidR="007C7665" w:rsidRDefault="007C7665" w:rsidP="00A25272">
            <w:pPr>
              <w:tabs>
                <w:tab w:val="left" w:pos="9720"/>
              </w:tabs>
              <w:spacing w:after="0" w:line="240" w:lineRule="auto"/>
              <w:jc w:val="both"/>
              <w:rPr>
                <w:rFonts w:ascii="Times New Roman" w:hAnsi="Times New Roman"/>
                <w:b/>
                <w:sz w:val="20"/>
                <w:szCs w:val="20"/>
                <w:lang w:val="sq-AL"/>
              </w:rPr>
            </w:pPr>
          </w:p>
          <w:p w:rsidR="0059101B" w:rsidRPr="00D278E2" w:rsidRDefault="0059101B"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SHËNIMET SHPJEGUESE TË PASQYRAVE FINANCIARE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071776" w:rsidRPr="00D278E2">
              <w:rPr>
                <w:rFonts w:ascii="Times New Roman" w:hAnsi="Times New Roman"/>
                <w:b/>
                <w:sz w:val="20"/>
                <w:szCs w:val="20"/>
                <w:lang w:val="sq-AL"/>
              </w:rPr>
              <w:t>8</w:t>
            </w:r>
            <w:r w:rsidR="00133057" w:rsidRPr="00D278E2">
              <w:rPr>
                <w:rFonts w:ascii="Times New Roman" w:hAnsi="Times New Roman"/>
                <w:b/>
                <w:sz w:val="20"/>
                <w:szCs w:val="20"/>
                <w:lang w:val="sq-AL"/>
              </w:rPr>
              <w:t>6</w:t>
            </w:r>
            <w:r w:rsidR="00071776" w:rsidRPr="00D278E2">
              <w:rPr>
                <w:rFonts w:ascii="Times New Roman" w:hAnsi="Times New Roman"/>
                <w:b/>
                <w:sz w:val="20"/>
                <w:szCs w:val="20"/>
                <w:lang w:val="sq-AL"/>
              </w:rPr>
              <w:t>-</w:t>
            </w:r>
            <w:r w:rsidR="00133057" w:rsidRPr="00D278E2">
              <w:rPr>
                <w:rFonts w:ascii="Times New Roman" w:hAnsi="Times New Roman"/>
                <w:b/>
                <w:sz w:val="20"/>
                <w:szCs w:val="20"/>
                <w:lang w:val="sq-AL"/>
              </w:rPr>
              <w:t>94</w:t>
            </w:r>
            <w:r w:rsidRPr="00D278E2">
              <w:rPr>
                <w:rFonts w:ascii="Times New Roman" w:hAnsi="Times New Roman"/>
                <w:b/>
                <w:sz w:val="20"/>
                <w:szCs w:val="20"/>
                <w:lang w:val="sq-AL"/>
              </w:rPr>
              <w:t xml:space="preserve">                                              </w:t>
            </w:r>
            <w:r w:rsidR="00EF5107"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r w:rsidR="00EF5107"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p>
          <w:p w:rsidR="0059101B" w:rsidRPr="00D278E2" w:rsidRDefault="0059101B" w:rsidP="00305346">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Struktura e shënimeve</w:t>
            </w:r>
            <w:r w:rsidR="007C7665">
              <w:rPr>
                <w:rFonts w:ascii="Times New Roman" w:hAnsi="Times New Roman"/>
                <w:bCs/>
                <w:sz w:val="20"/>
                <w:szCs w:val="20"/>
                <w:lang w:val="sq-AL"/>
              </w:rPr>
              <w:t xml:space="preserve"> shpjeguese</w:t>
            </w:r>
            <w:r w:rsidR="00EF5107" w:rsidRPr="00D278E2">
              <w:rPr>
                <w:rFonts w:ascii="Times New Roman" w:hAnsi="Times New Roman"/>
                <w:bCs/>
                <w:sz w:val="20"/>
                <w:szCs w:val="20"/>
                <w:lang w:val="sq-AL"/>
              </w:rPr>
              <w:t xml:space="preserve">                                                                            </w:t>
            </w:r>
            <w:r w:rsidR="00071776" w:rsidRPr="00D278E2">
              <w:rPr>
                <w:rFonts w:ascii="Times New Roman" w:hAnsi="Times New Roman"/>
                <w:bCs/>
                <w:sz w:val="20"/>
                <w:szCs w:val="20"/>
                <w:lang w:val="sq-AL"/>
              </w:rPr>
              <w:t xml:space="preserve">                 </w:t>
            </w:r>
            <w:r w:rsidR="00133057" w:rsidRPr="00D278E2">
              <w:rPr>
                <w:rFonts w:ascii="Times New Roman" w:hAnsi="Times New Roman"/>
                <w:bCs/>
                <w:sz w:val="20"/>
                <w:szCs w:val="20"/>
                <w:lang w:val="sq-AL"/>
              </w:rPr>
              <w:t xml:space="preserve"> </w:t>
            </w:r>
            <w:r w:rsidR="00071776" w:rsidRPr="00D278E2">
              <w:rPr>
                <w:rFonts w:ascii="Times New Roman" w:hAnsi="Times New Roman"/>
                <w:bCs/>
                <w:sz w:val="20"/>
                <w:szCs w:val="20"/>
                <w:lang w:val="sq-AL"/>
              </w:rPr>
              <w:t xml:space="preserve"> </w:t>
            </w:r>
            <w:r w:rsidR="00262AD8" w:rsidRPr="00D278E2">
              <w:rPr>
                <w:rFonts w:ascii="Times New Roman" w:hAnsi="Times New Roman"/>
                <w:bCs/>
                <w:sz w:val="20"/>
                <w:szCs w:val="20"/>
                <w:lang w:val="sq-AL"/>
              </w:rPr>
              <w:t xml:space="preserve">       </w:t>
            </w:r>
            <w:r w:rsidR="003B4185">
              <w:rPr>
                <w:rFonts w:ascii="Times New Roman" w:hAnsi="Times New Roman"/>
                <w:bCs/>
                <w:sz w:val="20"/>
                <w:szCs w:val="20"/>
                <w:lang w:val="sq-AL"/>
              </w:rPr>
              <w:t xml:space="preserve"> </w:t>
            </w:r>
            <w:r w:rsidR="00071776" w:rsidRPr="00D278E2">
              <w:rPr>
                <w:rFonts w:ascii="Times New Roman" w:hAnsi="Times New Roman"/>
                <w:bCs/>
                <w:sz w:val="20"/>
                <w:szCs w:val="20"/>
                <w:lang w:val="sq-AL"/>
              </w:rPr>
              <w:t>8</w:t>
            </w:r>
            <w:r w:rsidR="00133057" w:rsidRPr="00D278E2">
              <w:rPr>
                <w:rFonts w:ascii="Times New Roman" w:hAnsi="Times New Roman"/>
                <w:bCs/>
                <w:sz w:val="20"/>
                <w:szCs w:val="20"/>
                <w:lang w:val="sq-AL"/>
              </w:rPr>
              <w:t>7-88</w:t>
            </w:r>
            <w:r w:rsidR="00EF5107" w:rsidRPr="00D278E2">
              <w:rPr>
                <w:rFonts w:ascii="Times New Roman" w:hAnsi="Times New Roman"/>
                <w:bCs/>
                <w:sz w:val="20"/>
                <w:szCs w:val="20"/>
                <w:lang w:val="sq-AL"/>
              </w:rPr>
              <w:t xml:space="preserve">                                                                   </w:t>
            </w:r>
          </w:p>
          <w:p w:rsidR="0059101B" w:rsidRPr="00D278E2" w:rsidRDefault="0059101B" w:rsidP="00305346">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Dhënia e informacioneve shpjeguese për politikat kontabël</w:t>
            </w:r>
            <w:r w:rsidR="00EF5107" w:rsidRPr="00D278E2">
              <w:rPr>
                <w:rFonts w:ascii="Times New Roman" w:hAnsi="Times New Roman"/>
                <w:bCs/>
                <w:sz w:val="20"/>
                <w:szCs w:val="20"/>
                <w:lang w:val="sq-AL"/>
              </w:rPr>
              <w:t xml:space="preserve">                                                       </w:t>
            </w:r>
            <w:r w:rsidR="00153D51" w:rsidRPr="00D278E2">
              <w:rPr>
                <w:rFonts w:ascii="Times New Roman" w:hAnsi="Times New Roman"/>
                <w:bCs/>
                <w:sz w:val="20"/>
                <w:szCs w:val="20"/>
                <w:lang w:val="sq-AL"/>
              </w:rPr>
              <w:t xml:space="preserve"> </w:t>
            </w:r>
            <w:r w:rsidR="00EF5107" w:rsidRPr="00D278E2">
              <w:rPr>
                <w:rFonts w:ascii="Times New Roman" w:hAnsi="Times New Roman"/>
                <w:bCs/>
                <w:sz w:val="20"/>
                <w:szCs w:val="20"/>
                <w:lang w:val="sq-AL"/>
              </w:rPr>
              <w:t xml:space="preserve"> </w:t>
            </w:r>
            <w:r w:rsidR="00262AD8" w:rsidRPr="00D278E2">
              <w:rPr>
                <w:rFonts w:ascii="Times New Roman" w:hAnsi="Times New Roman"/>
                <w:bCs/>
                <w:sz w:val="20"/>
                <w:szCs w:val="20"/>
                <w:lang w:val="sq-AL"/>
              </w:rPr>
              <w:t xml:space="preserve">    </w:t>
            </w:r>
            <w:r w:rsidR="00211AAD" w:rsidRPr="00D278E2">
              <w:rPr>
                <w:rFonts w:ascii="Times New Roman" w:hAnsi="Times New Roman"/>
                <w:bCs/>
                <w:sz w:val="20"/>
                <w:szCs w:val="20"/>
                <w:lang w:val="sq-AL"/>
              </w:rPr>
              <w:t xml:space="preserve"> </w:t>
            </w:r>
            <w:r w:rsidR="003B4185">
              <w:rPr>
                <w:rFonts w:ascii="Times New Roman" w:hAnsi="Times New Roman"/>
                <w:bCs/>
                <w:sz w:val="20"/>
                <w:szCs w:val="20"/>
                <w:lang w:val="sq-AL"/>
              </w:rPr>
              <w:t xml:space="preserve"> </w:t>
            </w:r>
            <w:r w:rsidR="00133057" w:rsidRPr="00D278E2">
              <w:rPr>
                <w:rFonts w:ascii="Times New Roman" w:hAnsi="Times New Roman"/>
                <w:bCs/>
                <w:sz w:val="20"/>
                <w:szCs w:val="20"/>
                <w:lang w:val="sq-AL"/>
              </w:rPr>
              <w:t>89</w:t>
            </w:r>
            <w:r w:rsidR="00EF5107" w:rsidRPr="00D278E2">
              <w:rPr>
                <w:rFonts w:ascii="Times New Roman" w:hAnsi="Times New Roman"/>
                <w:bCs/>
                <w:sz w:val="20"/>
                <w:szCs w:val="20"/>
                <w:lang w:val="sq-AL"/>
              </w:rPr>
              <w:t xml:space="preserve">                                                                    </w:t>
            </w:r>
          </w:p>
          <w:p w:rsidR="0059101B" w:rsidRPr="00D278E2" w:rsidRDefault="0059101B" w:rsidP="00305346">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Informacion në lidhje me burimet kryesore të pasigurisë së vlerësimit</w:t>
            </w:r>
            <w:r w:rsidR="00EF5107" w:rsidRPr="00D278E2">
              <w:rPr>
                <w:rFonts w:ascii="Times New Roman" w:hAnsi="Times New Roman"/>
                <w:bCs/>
                <w:sz w:val="20"/>
                <w:szCs w:val="20"/>
                <w:lang w:val="sq-AL"/>
              </w:rPr>
              <w:t xml:space="preserve">       </w:t>
            </w:r>
            <w:r w:rsidR="00071776" w:rsidRPr="00D278E2">
              <w:rPr>
                <w:rFonts w:ascii="Times New Roman" w:hAnsi="Times New Roman"/>
                <w:bCs/>
                <w:sz w:val="20"/>
                <w:szCs w:val="20"/>
                <w:lang w:val="sq-AL"/>
              </w:rPr>
              <w:t xml:space="preserve">                              </w:t>
            </w:r>
            <w:r w:rsidR="00EF5107" w:rsidRPr="00D278E2">
              <w:rPr>
                <w:rFonts w:ascii="Times New Roman" w:hAnsi="Times New Roman"/>
                <w:bCs/>
                <w:sz w:val="20"/>
                <w:szCs w:val="20"/>
                <w:lang w:val="sq-AL"/>
              </w:rPr>
              <w:t xml:space="preserve"> </w:t>
            </w:r>
            <w:r w:rsidR="00153D51" w:rsidRPr="00D278E2">
              <w:rPr>
                <w:rFonts w:ascii="Times New Roman" w:hAnsi="Times New Roman"/>
                <w:bCs/>
                <w:sz w:val="20"/>
                <w:szCs w:val="20"/>
                <w:lang w:val="sq-AL"/>
              </w:rPr>
              <w:t xml:space="preserve"> </w:t>
            </w:r>
            <w:r w:rsidR="00211AAD" w:rsidRPr="00D278E2">
              <w:rPr>
                <w:rFonts w:ascii="Times New Roman" w:hAnsi="Times New Roman"/>
                <w:bCs/>
                <w:sz w:val="20"/>
                <w:szCs w:val="20"/>
                <w:lang w:val="sq-AL"/>
              </w:rPr>
              <w:t xml:space="preserve">      </w:t>
            </w:r>
            <w:r w:rsidR="003B4185">
              <w:rPr>
                <w:rFonts w:ascii="Times New Roman" w:hAnsi="Times New Roman"/>
                <w:bCs/>
                <w:sz w:val="20"/>
                <w:szCs w:val="20"/>
                <w:lang w:val="sq-AL"/>
              </w:rPr>
              <w:t xml:space="preserve"> </w:t>
            </w:r>
            <w:r w:rsidR="00071776" w:rsidRPr="00D278E2">
              <w:rPr>
                <w:rFonts w:ascii="Times New Roman" w:hAnsi="Times New Roman"/>
                <w:bCs/>
                <w:sz w:val="20"/>
                <w:szCs w:val="20"/>
                <w:lang w:val="sq-AL"/>
              </w:rPr>
              <w:t>9</w:t>
            </w:r>
            <w:r w:rsidR="00133057" w:rsidRPr="00D278E2">
              <w:rPr>
                <w:rFonts w:ascii="Times New Roman" w:hAnsi="Times New Roman"/>
                <w:bCs/>
                <w:sz w:val="20"/>
                <w:szCs w:val="20"/>
                <w:lang w:val="sq-AL"/>
              </w:rPr>
              <w:t>0</w:t>
            </w:r>
            <w:r w:rsidR="00EF5107" w:rsidRPr="00D278E2">
              <w:rPr>
                <w:rFonts w:ascii="Times New Roman" w:hAnsi="Times New Roman"/>
                <w:bCs/>
                <w:sz w:val="20"/>
                <w:szCs w:val="20"/>
                <w:lang w:val="sq-AL"/>
              </w:rPr>
              <w:t xml:space="preserve">                                                                   </w:t>
            </w:r>
          </w:p>
          <w:p w:rsidR="0059101B" w:rsidRPr="00D278E2" w:rsidRDefault="0059101B" w:rsidP="00305346">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Shpjegime mbi palët e lidhura</w:t>
            </w:r>
            <w:r w:rsidR="00EF5107" w:rsidRPr="00D278E2">
              <w:rPr>
                <w:rFonts w:ascii="Times New Roman" w:hAnsi="Times New Roman"/>
                <w:bCs/>
                <w:sz w:val="20"/>
                <w:szCs w:val="20"/>
                <w:lang w:val="sq-AL"/>
              </w:rPr>
              <w:t xml:space="preserve">                                                                                                  </w:t>
            </w:r>
            <w:r w:rsidR="00153D51" w:rsidRPr="00D278E2">
              <w:rPr>
                <w:rFonts w:ascii="Times New Roman" w:hAnsi="Times New Roman"/>
                <w:bCs/>
                <w:sz w:val="20"/>
                <w:szCs w:val="20"/>
                <w:lang w:val="sq-AL"/>
              </w:rPr>
              <w:t xml:space="preserve">   </w:t>
            </w:r>
            <w:r w:rsidR="00211AAD" w:rsidRPr="00D278E2">
              <w:rPr>
                <w:rFonts w:ascii="Times New Roman" w:hAnsi="Times New Roman"/>
                <w:bCs/>
                <w:sz w:val="20"/>
                <w:szCs w:val="20"/>
                <w:lang w:val="sq-AL"/>
              </w:rPr>
              <w:t xml:space="preserve">       </w:t>
            </w:r>
            <w:r w:rsidR="003B4185">
              <w:rPr>
                <w:rFonts w:ascii="Times New Roman" w:hAnsi="Times New Roman"/>
                <w:bCs/>
                <w:sz w:val="20"/>
                <w:szCs w:val="20"/>
                <w:lang w:val="sq-AL"/>
              </w:rPr>
              <w:t xml:space="preserve"> </w:t>
            </w:r>
            <w:r w:rsidR="00133057" w:rsidRPr="00D278E2">
              <w:rPr>
                <w:rFonts w:ascii="Times New Roman" w:hAnsi="Times New Roman"/>
                <w:bCs/>
                <w:sz w:val="20"/>
                <w:szCs w:val="20"/>
                <w:lang w:val="sq-AL"/>
              </w:rPr>
              <w:t>91-94</w:t>
            </w:r>
            <w:r w:rsidR="00EF5107" w:rsidRPr="00D278E2">
              <w:rPr>
                <w:rFonts w:ascii="Times New Roman" w:hAnsi="Times New Roman"/>
                <w:bCs/>
                <w:sz w:val="20"/>
                <w:szCs w:val="20"/>
                <w:lang w:val="sq-AL"/>
              </w:rPr>
              <w:t xml:space="preserve">                                         </w:t>
            </w:r>
            <w:r w:rsidR="00071776" w:rsidRPr="00D278E2">
              <w:rPr>
                <w:rFonts w:ascii="Times New Roman" w:hAnsi="Times New Roman"/>
                <w:bCs/>
                <w:sz w:val="20"/>
                <w:szCs w:val="20"/>
                <w:lang w:val="sq-AL"/>
              </w:rPr>
              <w:t xml:space="preserve">                           </w:t>
            </w:r>
          </w:p>
          <w:p w:rsidR="0036665E" w:rsidRPr="00D278E2" w:rsidRDefault="0036665E" w:rsidP="00A25272">
            <w:pPr>
              <w:tabs>
                <w:tab w:val="left" w:pos="9720"/>
              </w:tabs>
              <w:spacing w:after="0" w:line="240" w:lineRule="auto"/>
              <w:ind w:firstLine="720"/>
              <w:jc w:val="both"/>
              <w:rPr>
                <w:rFonts w:ascii="Times New Roman" w:hAnsi="Times New Roman"/>
                <w:bCs/>
                <w:sz w:val="20"/>
                <w:szCs w:val="20"/>
                <w:lang w:val="sq-AL"/>
              </w:rPr>
            </w:pPr>
          </w:p>
          <w:p w:rsidR="0059101B" w:rsidRPr="00D278E2" w:rsidRDefault="0059101B" w:rsidP="00A25272">
            <w:pPr>
              <w:tabs>
                <w:tab w:val="left" w:pos="9720"/>
              </w:tabs>
              <w:spacing w:after="0" w:line="240" w:lineRule="auto"/>
              <w:jc w:val="both"/>
              <w:rPr>
                <w:rFonts w:ascii="Times New Roman" w:hAnsi="Times New Roman"/>
                <w:b/>
                <w:bCs/>
                <w:sz w:val="20"/>
                <w:szCs w:val="20"/>
                <w:lang w:val="sq-AL"/>
              </w:rPr>
            </w:pPr>
            <w:r w:rsidRPr="00D278E2">
              <w:rPr>
                <w:rFonts w:ascii="Times New Roman" w:hAnsi="Times New Roman"/>
                <w:b/>
                <w:bCs/>
                <w:sz w:val="20"/>
                <w:szCs w:val="20"/>
                <w:lang w:val="sq-AL"/>
              </w:rPr>
              <w:t xml:space="preserve">DATA </w:t>
            </w:r>
            <w:r w:rsidR="003B4185">
              <w:rPr>
                <w:rFonts w:ascii="Times New Roman" w:hAnsi="Times New Roman"/>
                <w:b/>
                <w:bCs/>
                <w:sz w:val="20"/>
                <w:szCs w:val="20"/>
                <w:lang w:val="sq-AL"/>
              </w:rPr>
              <w:t xml:space="preserve">E HYRJES NË ZBATIM                                                 </w:t>
            </w:r>
            <w:r w:rsidR="00EF5107" w:rsidRPr="00D278E2">
              <w:rPr>
                <w:rFonts w:ascii="Times New Roman" w:hAnsi="Times New Roman"/>
                <w:b/>
                <w:bCs/>
                <w:sz w:val="20"/>
                <w:szCs w:val="20"/>
                <w:lang w:val="sq-AL"/>
              </w:rPr>
              <w:t xml:space="preserve">                                        </w:t>
            </w:r>
            <w:r w:rsidR="00133057" w:rsidRPr="00D278E2">
              <w:rPr>
                <w:rFonts w:ascii="Times New Roman" w:hAnsi="Times New Roman"/>
                <w:b/>
                <w:bCs/>
                <w:sz w:val="20"/>
                <w:szCs w:val="20"/>
                <w:lang w:val="sq-AL"/>
              </w:rPr>
              <w:t xml:space="preserve"> </w:t>
            </w:r>
            <w:r w:rsidR="00153D51" w:rsidRPr="00D278E2">
              <w:rPr>
                <w:rFonts w:ascii="Times New Roman" w:hAnsi="Times New Roman"/>
                <w:b/>
                <w:bCs/>
                <w:sz w:val="20"/>
                <w:szCs w:val="20"/>
                <w:lang w:val="sq-AL"/>
              </w:rPr>
              <w:t xml:space="preserve">  </w:t>
            </w:r>
            <w:r w:rsidR="003B4185">
              <w:rPr>
                <w:rFonts w:ascii="Times New Roman" w:hAnsi="Times New Roman"/>
                <w:b/>
                <w:bCs/>
                <w:sz w:val="20"/>
                <w:szCs w:val="20"/>
                <w:lang w:val="sq-AL"/>
              </w:rPr>
              <w:t xml:space="preserve">          </w:t>
            </w:r>
            <w:r w:rsidR="00071776" w:rsidRPr="00D278E2">
              <w:rPr>
                <w:rFonts w:ascii="Times New Roman" w:hAnsi="Times New Roman"/>
                <w:b/>
                <w:bCs/>
                <w:sz w:val="20"/>
                <w:szCs w:val="20"/>
                <w:lang w:val="sq-AL"/>
              </w:rPr>
              <w:t>9</w:t>
            </w:r>
            <w:r w:rsidR="00133057" w:rsidRPr="00D278E2">
              <w:rPr>
                <w:rFonts w:ascii="Times New Roman" w:hAnsi="Times New Roman"/>
                <w:b/>
                <w:bCs/>
                <w:sz w:val="20"/>
                <w:szCs w:val="20"/>
                <w:lang w:val="sq-AL"/>
              </w:rPr>
              <w:t>5</w:t>
            </w:r>
            <w:r w:rsidR="00EF5107" w:rsidRPr="00D278E2">
              <w:rPr>
                <w:rFonts w:ascii="Times New Roman" w:hAnsi="Times New Roman"/>
                <w:b/>
                <w:bCs/>
                <w:sz w:val="20"/>
                <w:szCs w:val="20"/>
                <w:lang w:val="sq-AL"/>
              </w:rPr>
              <w:t xml:space="preserve">                                                                   </w:t>
            </w:r>
          </w:p>
          <w:p w:rsidR="00A25272" w:rsidRPr="00D278E2" w:rsidRDefault="0059101B"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KRAHASIMI ME STANDARDET NDËRKOMBËTARE TË RAPORTIMIT </w:t>
            </w:r>
            <w:r w:rsidR="00A25272"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A25272" w:rsidRPr="00D278E2">
              <w:rPr>
                <w:rFonts w:ascii="Times New Roman" w:hAnsi="Times New Roman"/>
                <w:b/>
                <w:sz w:val="20"/>
                <w:szCs w:val="20"/>
                <w:lang w:val="sq-AL"/>
              </w:rPr>
              <w:t xml:space="preserve">96   </w:t>
            </w:r>
          </w:p>
          <w:p w:rsidR="00DA4F5D" w:rsidRPr="00D278E2" w:rsidRDefault="00A25272"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FINANCIAR PËR </w:t>
            </w:r>
            <w:r w:rsidR="0059101B" w:rsidRPr="00D278E2">
              <w:rPr>
                <w:rFonts w:ascii="Times New Roman" w:hAnsi="Times New Roman"/>
                <w:b/>
                <w:sz w:val="20"/>
                <w:szCs w:val="20"/>
                <w:lang w:val="sq-AL"/>
              </w:rPr>
              <w:t>NVM-të</w:t>
            </w:r>
            <w:r w:rsidR="0059101B" w:rsidRPr="00D278E2" w:rsidDel="00A37892">
              <w:rPr>
                <w:rFonts w:ascii="Times New Roman" w:hAnsi="Times New Roman"/>
                <w:b/>
                <w:sz w:val="20"/>
                <w:szCs w:val="20"/>
                <w:lang w:val="sq-AL"/>
              </w:rPr>
              <w:t xml:space="preserve"> </w:t>
            </w:r>
            <w:r w:rsidR="0059101B" w:rsidRPr="00D278E2">
              <w:rPr>
                <w:rFonts w:ascii="Times New Roman" w:hAnsi="Times New Roman"/>
                <w:b/>
                <w:sz w:val="20"/>
                <w:szCs w:val="20"/>
                <w:lang w:val="sq-AL"/>
              </w:rPr>
              <w:t>(2009)</w:t>
            </w:r>
            <w:r w:rsidR="00337D69" w:rsidRPr="00D278E2">
              <w:rPr>
                <w:rFonts w:ascii="Times New Roman" w:hAnsi="Times New Roman"/>
                <w:b/>
                <w:sz w:val="20"/>
                <w:szCs w:val="20"/>
                <w:lang w:val="sq-AL"/>
              </w:rPr>
              <w:t xml:space="preserve">   </w:t>
            </w:r>
            <w:r w:rsidR="00EF5107" w:rsidRPr="00D278E2">
              <w:rPr>
                <w:rFonts w:ascii="Times New Roman" w:hAnsi="Times New Roman"/>
                <w:b/>
                <w:sz w:val="20"/>
                <w:szCs w:val="20"/>
                <w:lang w:val="sq-AL"/>
              </w:rPr>
              <w:t xml:space="preserve">                       </w:t>
            </w:r>
          </w:p>
          <w:p w:rsidR="00211AAD" w:rsidRPr="00D278E2" w:rsidRDefault="00211AA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lastRenderedPageBreak/>
              <w:t>BAZA E KONKLUZIONEVE</w:t>
            </w:r>
          </w:p>
          <w:p w:rsidR="00211AAD" w:rsidRPr="00D278E2" w:rsidRDefault="00211AA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UDHËZUES PË ZBATIM</w:t>
            </w:r>
          </w:p>
        </w:tc>
      </w:tr>
      <w:tr w:rsidR="002E3993" w:rsidRPr="00BD313F" w:rsidTr="00E23CFD">
        <w:tc>
          <w:tcPr>
            <w:tcW w:w="828" w:type="dxa"/>
          </w:tcPr>
          <w:p w:rsidR="002E3993" w:rsidRPr="00D278E2" w:rsidRDefault="002E3993"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2E3993" w:rsidRPr="00D278E2" w:rsidRDefault="002E3993" w:rsidP="00A25272">
            <w:pPr>
              <w:tabs>
                <w:tab w:val="left" w:pos="9720"/>
              </w:tabs>
              <w:spacing w:after="0" w:line="240" w:lineRule="auto"/>
              <w:jc w:val="both"/>
              <w:rPr>
                <w:rFonts w:ascii="Times New Roman" w:hAnsi="Times New Roman"/>
                <w:b/>
                <w:bCs/>
                <w:sz w:val="20"/>
                <w:szCs w:val="20"/>
                <w:lang w:val="sq-AL"/>
              </w:rPr>
            </w:pPr>
            <w:r w:rsidRPr="00D278E2">
              <w:rPr>
                <w:rFonts w:ascii="Times New Roman" w:hAnsi="Times New Roman"/>
                <w:b/>
                <w:bCs/>
                <w:sz w:val="20"/>
                <w:szCs w:val="20"/>
                <w:lang w:val="sq-AL"/>
              </w:rPr>
              <w:t>OBJEKTIVA</w:t>
            </w:r>
            <w:r w:rsidR="00252032" w:rsidRPr="00D278E2">
              <w:rPr>
                <w:rFonts w:ascii="Times New Roman" w:hAnsi="Times New Roman"/>
                <w:b/>
                <w:bCs/>
                <w:sz w:val="20"/>
                <w:szCs w:val="20"/>
                <w:lang w:val="sq-AL"/>
              </w:rPr>
              <w:t>T</w:t>
            </w:r>
            <w:r w:rsidRPr="00D278E2">
              <w:rPr>
                <w:rFonts w:ascii="Times New Roman" w:hAnsi="Times New Roman"/>
                <w:b/>
                <w:bCs/>
                <w:sz w:val="20"/>
                <w:szCs w:val="20"/>
                <w:lang w:val="sq-AL"/>
              </w:rPr>
              <w:t xml:space="preserve"> DHE BAZA</w:t>
            </w:r>
            <w:r w:rsidR="00252032" w:rsidRPr="00D278E2">
              <w:rPr>
                <w:rFonts w:ascii="Times New Roman" w:hAnsi="Times New Roman"/>
                <w:b/>
                <w:bCs/>
                <w:sz w:val="20"/>
                <w:szCs w:val="20"/>
                <w:lang w:val="sq-AL"/>
              </w:rPr>
              <w:t xml:space="preserve">T  E </w:t>
            </w:r>
            <w:r w:rsidRPr="00D278E2">
              <w:rPr>
                <w:rFonts w:ascii="Times New Roman" w:hAnsi="Times New Roman"/>
                <w:b/>
                <w:bCs/>
                <w:sz w:val="20"/>
                <w:szCs w:val="20"/>
                <w:lang w:val="sq-AL"/>
              </w:rPr>
              <w:t>PËRGATITJES</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w:t>
            </w:r>
          </w:p>
        </w:tc>
        <w:tc>
          <w:tcPr>
            <w:tcW w:w="8910" w:type="dxa"/>
            <w:gridSpan w:val="2"/>
          </w:tcPr>
          <w:p w:rsidR="00556B1F" w:rsidRPr="00D278E2" w:rsidRDefault="00556B1F" w:rsidP="008B7397">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Objektivi i Standardit Kombëtar të Kontabilitetit 2 </w:t>
            </w:r>
            <w:r w:rsidRPr="00D01330">
              <w:rPr>
                <w:rFonts w:ascii="Times New Roman" w:hAnsi="Times New Roman"/>
                <w:i/>
                <w:sz w:val="20"/>
                <w:szCs w:val="20"/>
                <w:lang w:val="sq-AL"/>
              </w:rPr>
              <w:t>Paraqitja e Pasqyrave Financiare</w:t>
            </w:r>
            <w:r w:rsidRPr="00D278E2">
              <w:rPr>
                <w:rFonts w:ascii="Times New Roman" w:hAnsi="Times New Roman"/>
                <w:sz w:val="20"/>
                <w:szCs w:val="20"/>
                <w:lang w:val="sq-AL"/>
              </w:rPr>
              <w:t xml:space="preserve"> (SKK 2</w:t>
            </w:r>
            <w:r w:rsidR="008B7397">
              <w:rPr>
                <w:rFonts w:ascii="Times New Roman" w:hAnsi="Times New Roman"/>
                <w:sz w:val="20"/>
                <w:szCs w:val="20"/>
                <w:lang w:val="sq-AL"/>
              </w:rPr>
              <w:t xml:space="preserve"> i përmirësuar</w:t>
            </w:r>
            <w:r w:rsidRPr="00D278E2">
              <w:rPr>
                <w:rFonts w:ascii="Times New Roman" w:hAnsi="Times New Roman"/>
                <w:sz w:val="20"/>
                <w:szCs w:val="20"/>
                <w:lang w:val="sq-AL"/>
              </w:rPr>
              <w:t xml:space="preserve">), miratuar nga Këshilli Kombëtar i Kontabilitetit dhe shpallur nga Ministri </w:t>
            </w:r>
            <w:r w:rsidR="00262AD8" w:rsidRPr="00D278E2">
              <w:rPr>
                <w:rFonts w:ascii="Times New Roman" w:hAnsi="Times New Roman"/>
                <w:sz w:val="20"/>
                <w:szCs w:val="20"/>
                <w:lang w:val="sq-AL"/>
              </w:rPr>
              <w:t>i</w:t>
            </w:r>
            <w:r w:rsidRPr="00D278E2">
              <w:rPr>
                <w:rFonts w:ascii="Times New Roman" w:hAnsi="Times New Roman"/>
                <w:sz w:val="20"/>
                <w:szCs w:val="20"/>
                <w:lang w:val="sq-AL"/>
              </w:rPr>
              <w:t xml:space="preserve"> Financ</w:t>
            </w:r>
            <w:r w:rsidR="0029643B" w:rsidRPr="00D278E2">
              <w:rPr>
                <w:rFonts w:ascii="Times New Roman" w:hAnsi="Times New Roman"/>
                <w:sz w:val="20"/>
                <w:szCs w:val="20"/>
                <w:lang w:val="sq-AL"/>
              </w:rPr>
              <w:t>ave</w:t>
            </w:r>
            <w:r w:rsidRPr="00D278E2">
              <w:rPr>
                <w:rFonts w:ascii="Times New Roman" w:hAnsi="Times New Roman"/>
                <w:sz w:val="20"/>
                <w:szCs w:val="20"/>
                <w:lang w:val="sq-AL"/>
              </w:rPr>
              <w:t>, është të japë konceptet dhe rregullat-bazë p</w:t>
            </w:r>
            <w:r w:rsidR="00BF7F9A" w:rsidRPr="00D278E2">
              <w:rPr>
                <w:rFonts w:ascii="Times New Roman" w:hAnsi="Times New Roman"/>
                <w:sz w:val="20"/>
                <w:szCs w:val="20"/>
                <w:lang w:val="sq-AL"/>
              </w:rPr>
              <w:t>ë</w:t>
            </w:r>
            <w:r w:rsidRPr="00D278E2">
              <w:rPr>
                <w:rFonts w:ascii="Times New Roman" w:hAnsi="Times New Roman"/>
                <w:sz w:val="20"/>
                <w:szCs w:val="20"/>
                <w:lang w:val="sq-AL"/>
              </w:rPr>
              <w:t>r paraqitjen e informacionit financiar 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pasqyrat financiare 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hartuara 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p</w:t>
            </w:r>
            <w:r w:rsidR="00BF7F9A" w:rsidRPr="00D278E2">
              <w:rPr>
                <w:rFonts w:ascii="Times New Roman" w:hAnsi="Times New Roman"/>
                <w:sz w:val="20"/>
                <w:szCs w:val="20"/>
                <w:lang w:val="sq-AL"/>
              </w:rPr>
              <w:t>ë</w:t>
            </w:r>
            <w:r w:rsidRPr="00D278E2">
              <w:rPr>
                <w:rFonts w:ascii="Times New Roman" w:hAnsi="Times New Roman"/>
                <w:sz w:val="20"/>
                <w:szCs w:val="20"/>
                <w:lang w:val="sq-AL"/>
              </w:rPr>
              <w:t>rputhje me standardet komb</w:t>
            </w:r>
            <w:r w:rsidR="00BF7F9A" w:rsidRPr="00D278E2">
              <w:rPr>
                <w:rFonts w:ascii="Times New Roman" w:hAnsi="Times New Roman"/>
                <w:sz w:val="20"/>
                <w:szCs w:val="20"/>
                <w:lang w:val="sq-AL"/>
              </w:rPr>
              <w:t>ë</w:t>
            </w:r>
            <w:r w:rsidRPr="00D278E2">
              <w:rPr>
                <w:rFonts w:ascii="Times New Roman" w:hAnsi="Times New Roman"/>
                <w:sz w:val="20"/>
                <w:szCs w:val="20"/>
                <w:lang w:val="sq-AL"/>
              </w:rPr>
              <w:t>tare 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kontabilitetit. Standardet Kombëtare të Kontabilitetit bazohen në parimet e kontabilitetit dhe të raportimeve financiare të pranuara në shkallë ndërkombëtare, kërkesat e përgjithshme të të cilave përshkruhen në Ligjin nr. </w:t>
            </w:r>
            <w:del w:id="3" w:author="user" w:date="2020-12-21T12:13:00Z">
              <w:r w:rsidR="00AE10EB" w:rsidRPr="00D278E2" w:rsidDel="0085497C">
                <w:rPr>
                  <w:rFonts w:ascii="Times New Roman" w:hAnsi="Times New Roman"/>
                  <w:sz w:val="20"/>
                  <w:szCs w:val="20"/>
                  <w:lang w:val="sq-AL"/>
                </w:rPr>
                <w:delText>9 228</w:delText>
              </w:r>
            </w:del>
            <w:ins w:id="4" w:author="user" w:date="2020-12-21T12:13:00Z">
              <w:r w:rsidR="00AE10EB">
                <w:rPr>
                  <w:rFonts w:ascii="Times New Roman" w:hAnsi="Times New Roman"/>
                  <w:sz w:val="20"/>
                  <w:szCs w:val="20"/>
                  <w:lang w:val="sq-AL"/>
                </w:rPr>
                <w:t>25</w:t>
              </w:r>
            </w:ins>
            <w:r w:rsidRPr="00D278E2">
              <w:rPr>
                <w:rFonts w:ascii="Times New Roman" w:hAnsi="Times New Roman"/>
                <w:sz w:val="20"/>
                <w:szCs w:val="20"/>
                <w:lang w:val="sq-AL"/>
              </w:rPr>
              <w:t xml:space="preserve">, </w:t>
            </w:r>
            <w:del w:id="5" w:author="HP" w:date="2022-02-25T11:58:00Z">
              <w:r w:rsidRPr="00D278E2" w:rsidDel="00AE10EB">
                <w:rPr>
                  <w:rFonts w:ascii="Times New Roman" w:hAnsi="Times New Roman"/>
                  <w:sz w:val="20"/>
                  <w:szCs w:val="20"/>
                  <w:lang w:val="sq-AL"/>
                </w:rPr>
                <w:delText xml:space="preserve">datë 29.04.2004, </w:delText>
              </w:r>
            </w:del>
            <w:r w:rsidRPr="00D278E2">
              <w:rPr>
                <w:rFonts w:ascii="Times New Roman" w:hAnsi="Times New Roman"/>
                <w:sz w:val="20"/>
                <w:szCs w:val="20"/>
                <w:lang w:val="sq-AL"/>
              </w:rPr>
              <w:t>“Për kontabilitetin dhe pasqyrat financiare”</w:t>
            </w:r>
            <w:r w:rsidR="005E00EF" w:rsidRPr="00D278E2">
              <w:rPr>
                <w:rFonts w:ascii="Times New Roman" w:hAnsi="Times New Roman"/>
                <w:sz w:val="20"/>
                <w:szCs w:val="20"/>
                <w:lang w:val="sq-AL"/>
              </w:rPr>
              <w:t xml:space="preserve"> publikuar në </w:t>
            </w:r>
            <w:del w:id="6" w:author="HP" w:date="2022-02-25T11:58:00Z">
              <w:r w:rsidR="005E00EF" w:rsidRPr="00D278E2" w:rsidDel="00AE10EB">
                <w:rPr>
                  <w:rFonts w:ascii="Times New Roman" w:hAnsi="Times New Roman"/>
                  <w:sz w:val="20"/>
                  <w:szCs w:val="20"/>
                  <w:lang w:val="sq-AL"/>
                </w:rPr>
                <w:delText>prill 2004, i ndryshuar</w:delText>
              </w:r>
            </w:del>
            <w:ins w:id="7" w:author="HP" w:date="2022-02-25T11:58:00Z">
              <w:r w:rsidR="00AE10EB">
                <w:rPr>
                  <w:rFonts w:ascii="Times New Roman" w:hAnsi="Times New Roman"/>
                  <w:sz w:val="20"/>
                  <w:szCs w:val="20"/>
                  <w:lang w:val="sq-AL"/>
                </w:rPr>
                <w:t>maj 2018</w:t>
              </w:r>
            </w:ins>
            <w:r w:rsidR="005E00EF"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w:t>
            </w:r>
          </w:p>
        </w:tc>
        <w:tc>
          <w:tcPr>
            <w:tcW w:w="8910" w:type="dxa"/>
            <w:gridSpan w:val="2"/>
          </w:tcPr>
          <w:p w:rsidR="00355CEA" w:rsidRDefault="00B74678" w:rsidP="00A25272">
            <w:pPr>
              <w:tabs>
                <w:tab w:val="left" w:pos="9720"/>
              </w:tabs>
              <w:spacing w:after="0" w:line="240" w:lineRule="auto"/>
              <w:jc w:val="both"/>
              <w:rPr>
                <w:rFonts w:ascii="Times New Roman" w:hAnsi="Times New Roman"/>
                <w:sz w:val="20"/>
                <w:szCs w:val="20"/>
                <w:lang w:val="sq-AL"/>
              </w:rPr>
            </w:pPr>
            <w:r>
              <w:rPr>
                <w:rFonts w:ascii="Times New Roman" w:hAnsi="Times New Roman"/>
                <w:sz w:val="20"/>
                <w:szCs w:val="20"/>
                <w:lang w:val="sq-AL"/>
              </w:rPr>
              <w:t xml:space="preserve">SKK 2 mbështetej në Standardin Ndërkombëtar të Kontabilitetit (SNK 1) </w:t>
            </w:r>
            <w:r w:rsidRPr="00B74678">
              <w:rPr>
                <w:rFonts w:ascii="Times New Roman" w:hAnsi="Times New Roman"/>
                <w:i/>
                <w:sz w:val="20"/>
                <w:szCs w:val="20"/>
                <w:lang w:val="sq-AL"/>
              </w:rPr>
              <w:t>Paraqitja e pasqyrave financiare,</w:t>
            </w:r>
            <w:r>
              <w:rPr>
                <w:rFonts w:ascii="Times New Roman" w:hAnsi="Times New Roman"/>
                <w:sz w:val="20"/>
                <w:szCs w:val="20"/>
                <w:lang w:val="sq-AL"/>
              </w:rPr>
              <w:t xml:space="preserve"> SNK 7 </w:t>
            </w:r>
            <w:r w:rsidRPr="00B74678">
              <w:rPr>
                <w:rFonts w:ascii="Times New Roman" w:hAnsi="Times New Roman"/>
                <w:i/>
                <w:sz w:val="20"/>
                <w:szCs w:val="20"/>
                <w:lang w:val="sq-AL"/>
              </w:rPr>
              <w:t>Pasqyra e fluksit t</w:t>
            </w:r>
            <w:r>
              <w:rPr>
                <w:rFonts w:ascii="Times New Roman" w:hAnsi="Times New Roman"/>
                <w:i/>
                <w:sz w:val="20"/>
                <w:szCs w:val="20"/>
                <w:lang w:val="sq-AL"/>
              </w:rPr>
              <w:t>ë</w:t>
            </w:r>
            <w:r w:rsidRPr="00B74678">
              <w:rPr>
                <w:rFonts w:ascii="Times New Roman" w:hAnsi="Times New Roman"/>
                <w:i/>
                <w:sz w:val="20"/>
                <w:szCs w:val="20"/>
                <w:lang w:val="sq-AL"/>
              </w:rPr>
              <w:t xml:space="preserve"> paras</w:t>
            </w:r>
            <w:r>
              <w:rPr>
                <w:rFonts w:ascii="Times New Roman" w:hAnsi="Times New Roman"/>
                <w:i/>
                <w:sz w:val="20"/>
                <w:szCs w:val="20"/>
                <w:lang w:val="sq-AL"/>
              </w:rPr>
              <w:t>ë</w:t>
            </w:r>
            <w:r>
              <w:rPr>
                <w:rFonts w:ascii="Times New Roman" w:hAnsi="Times New Roman"/>
                <w:sz w:val="20"/>
                <w:szCs w:val="20"/>
                <w:lang w:val="sq-AL"/>
              </w:rPr>
              <w:t xml:space="preserve"> dhe SNK 24 </w:t>
            </w:r>
            <w:r w:rsidRPr="00B74678">
              <w:rPr>
                <w:rFonts w:ascii="Times New Roman" w:hAnsi="Times New Roman"/>
                <w:i/>
                <w:sz w:val="20"/>
                <w:szCs w:val="20"/>
                <w:lang w:val="sq-AL"/>
              </w:rPr>
              <w:t>Shpjegimet mbi pal</w:t>
            </w:r>
            <w:r>
              <w:rPr>
                <w:rFonts w:ascii="Times New Roman" w:hAnsi="Times New Roman"/>
                <w:i/>
                <w:sz w:val="20"/>
                <w:szCs w:val="20"/>
                <w:lang w:val="sq-AL"/>
              </w:rPr>
              <w:t>ë</w:t>
            </w:r>
            <w:r w:rsidRPr="00B74678">
              <w:rPr>
                <w:rFonts w:ascii="Times New Roman" w:hAnsi="Times New Roman"/>
                <w:i/>
                <w:sz w:val="20"/>
                <w:szCs w:val="20"/>
                <w:lang w:val="sq-AL"/>
              </w:rPr>
              <w:t>t e lidhura</w:t>
            </w:r>
            <w:r>
              <w:rPr>
                <w:rFonts w:ascii="Times New Roman" w:hAnsi="Times New Roman"/>
                <w:sz w:val="20"/>
                <w:szCs w:val="20"/>
                <w:lang w:val="sq-AL"/>
              </w:rPr>
              <w:t xml:space="preserve">. </w:t>
            </w:r>
          </w:p>
          <w:p w:rsidR="00355CEA" w:rsidRDefault="00355CEA" w:rsidP="00A25272">
            <w:pPr>
              <w:tabs>
                <w:tab w:val="left" w:pos="9720"/>
              </w:tabs>
              <w:spacing w:after="0" w:line="240" w:lineRule="auto"/>
              <w:jc w:val="both"/>
              <w:rPr>
                <w:rFonts w:ascii="Times New Roman" w:hAnsi="Times New Roman"/>
                <w:sz w:val="20"/>
                <w:szCs w:val="20"/>
                <w:lang w:val="sq-AL"/>
              </w:rPr>
            </w:pPr>
          </w:p>
          <w:p w:rsidR="005E1CB7" w:rsidRPr="00113E0E" w:rsidRDefault="005E1CB7" w:rsidP="00A25272">
            <w:pPr>
              <w:tabs>
                <w:tab w:val="left" w:pos="9720"/>
              </w:tabs>
              <w:spacing w:after="0" w:line="240" w:lineRule="auto"/>
              <w:jc w:val="both"/>
              <w:rPr>
                <w:rFonts w:ascii="Times New Roman" w:hAnsi="Times New Roman"/>
                <w:sz w:val="20"/>
                <w:szCs w:val="20"/>
                <w:lang w:val="sq-AL"/>
              </w:rPr>
            </w:pPr>
            <w:r w:rsidRPr="00113E0E">
              <w:rPr>
                <w:rFonts w:ascii="Times New Roman" w:hAnsi="Times New Roman"/>
                <w:sz w:val="20"/>
                <w:szCs w:val="20"/>
                <w:lang w:val="sq-AL"/>
              </w:rPr>
              <w:t xml:space="preserve">Kërkesat e SKK 2 </w:t>
            </w:r>
            <w:r w:rsidR="00B74678">
              <w:rPr>
                <w:rFonts w:ascii="Times New Roman" w:hAnsi="Times New Roman"/>
                <w:sz w:val="20"/>
                <w:szCs w:val="20"/>
                <w:lang w:val="sq-AL"/>
              </w:rPr>
              <w:t xml:space="preserve">të përmirësuar </w:t>
            </w:r>
            <w:r w:rsidRPr="00113E0E">
              <w:rPr>
                <w:rFonts w:ascii="Times New Roman" w:hAnsi="Times New Roman"/>
                <w:sz w:val="20"/>
                <w:szCs w:val="20"/>
                <w:lang w:val="sq-AL"/>
              </w:rPr>
              <w:t>korrespondojnë me disa paragrafë të SNRF për NVM-të</w:t>
            </w:r>
            <w:r w:rsidR="00113E0E">
              <w:rPr>
                <w:rFonts w:ascii="Times New Roman" w:hAnsi="Times New Roman"/>
                <w:sz w:val="20"/>
                <w:szCs w:val="20"/>
                <w:lang w:val="sq-AL"/>
              </w:rPr>
              <w:t xml:space="preserve"> (2009)</w:t>
            </w:r>
            <w:r w:rsidRPr="00113E0E">
              <w:rPr>
                <w:rFonts w:ascii="Times New Roman" w:hAnsi="Times New Roman"/>
                <w:sz w:val="20"/>
                <w:szCs w:val="20"/>
                <w:lang w:val="sq-AL"/>
              </w:rPr>
              <w:t>. Standardi bazohet në:</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Seksioni 3</w:t>
            </w:r>
            <w:r w:rsidR="0015233B">
              <w:rPr>
                <w:rFonts w:ascii="Times New Roman" w:hAnsi="Times New Roman"/>
                <w:sz w:val="20"/>
                <w:szCs w:val="20"/>
                <w:lang w:val="sq-AL"/>
              </w:rPr>
              <w:t xml:space="preserve"> </w:t>
            </w:r>
            <w:r w:rsidRPr="00113E0E">
              <w:rPr>
                <w:rFonts w:ascii="Times New Roman" w:hAnsi="Times New Roman"/>
                <w:sz w:val="20"/>
                <w:szCs w:val="20"/>
                <w:lang w:val="sq-AL"/>
              </w:rPr>
              <w:t xml:space="preserve">– </w:t>
            </w:r>
            <w:r w:rsidRPr="00113E0E">
              <w:rPr>
                <w:rFonts w:ascii="Times New Roman" w:hAnsi="Times New Roman"/>
                <w:i/>
                <w:sz w:val="20"/>
                <w:szCs w:val="20"/>
                <w:lang w:val="sq-AL"/>
              </w:rPr>
              <w:t>Paraqitja e Pasqyrave Financiare</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Seksioni 4</w:t>
            </w:r>
            <w:r w:rsidR="0015233B">
              <w:rPr>
                <w:rFonts w:ascii="Times New Roman" w:hAnsi="Times New Roman"/>
                <w:sz w:val="20"/>
                <w:szCs w:val="20"/>
                <w:lang w:val="sq-AL"/>
              </w:rPr>
              <w:t xml:space="preserve"> </w:t>
            </w:r>
            <w:r w:rsidRPr="00113E0E">
              <w:rPr>
                <w:rFonts w:ascii="Times New Roman" w:hAnsi="Times New Roman"/>
                <w:sz w:val="20"/>
                <w:szCs w:val="20"/>
                <w:lang w:val="sq-AL"/>
              </w:rPr>
              <w:t xml:space="preserve">– </w:t>
            </w:r>
            <w:r w:rsidRPr="00113E0E">
              <w:rPr>
                <w:rFonts w:ascii="Times New Roman" w:hAnsi="Times New Roman"/>
                <w:i/>
                <w:sz w:val="20"/>
                <w:szCs w:val="20"/>
                <w:lang w:val="sq-AL"/>
              </w:rPr>
              <w:t>Pasqyra e Pozicionit Financiar</w:t>
            </w:r>
            <w:r w:rsidRPr="00113E0E">
              <w:rPr>
                <w:rFonts w:ascii="Times New Roman" w:hAnsi="Times New Roman"/>
                <w:sz w:val="20"/>
                <w:szCs w:val="20"/>
                <w:lang w:val="sq-AL"/>
              </w:rPr>
              <w:t xml:space="preserve"> </w:t>
            </w:r>
          </w:p>
          <w:p w:rsidR="005E1CB7" w:rsidRPr="00113E0E" w:rsidRDefault="005E1CB7" w:rsidP="006509D2">
            <w:pPr>
              <w:tabs>
                <w:tab w:val="left" w:pos="9720"/>
              </w:tabs>
              <w:spacing w:after="0" w:line="240" w:lineRule="auto"/>
              <w:rPr>
                <w:rFonts w:ascii="Times New Roman" w:hAnsi="Times New Roman"/>
                <w:i/>
                <w:sz w:val="20"/>
                <w:szCs w:val="20"/>
                <w:lang w:val="sq-AL"/>
              </w:rPr>
            </w:pPr>
            <w:r w:rsidRPr="00113E0E">
              <w:rPr>
                <w:rFonts w:ascii="Times New Roman" w:hAnsi="Times New Roman"/>
                <w:sz w:val="20"/>
                <w:szCs w:val="20"/>
                <w:lang w:val="sq-AL"/>
              </w:rPr>
              <w:t xml:space="preserve">Seksioni 5 - </w:t>
            </w:r>
            <w:r w:rsidRPr="00113E0E">
              <w:rPr>
                <w:rFonts w:ascii="Times New Roman" w:hAnsi="Times New Roman"/>
                <w:i/>
                <w:sz w:val="20"/>
                <w:szCs w:val="20"/>
                <w:lang w:val="sq-AL"/>
              </w:rPr>
              <w:t xml:space="preserve">Pasqyra </w:t>
            </w:r>
            <w:r w:rsidR="00337D69" w:rsidRPr="00113E0E">
              <w:rPr>
                <w:rFonts w:ascii="Times New Roman" w:hAnsi="Times New Roman"/>
                <w:i/>
                <w:sz w:val="20"/>
                <w:szCs w:val="20"/>
                <w:lang w:val="sq-AL"/>
              </w:rPr>
              <w:t xml:space="preserve">e të Ardhurave </w:t>
            </w:r>
            <w:r w:rsidR="00311C5F">
              <w:rPr>
                <w:rFonts w:ascii="Times New Roman" w:hAnsi="Times New Roman"/>
                <w:i/>
                <w:sz w:val="20"/>
                <w:szCs w:val="20"/>
                <w:lang w:val="sq-AL"/>
              </w:rPr>
              <w:t>Gjithëpërfshi</w:t>
            </w:r>
            <w:r w:rsidR="00337D69" w:rsidRPr="00113E0E">
              <w:rPr>
                <w:rFonts w:ascii="Times New Roman" w:hAnsi="Times New Roman"/>
                <w:i/>
                <w:sz w:val="20"/>
                <w:szCs w:val="20"/>
                <w:lang w:val="sq-AL"/>
              </w:rPr>
              <w:t>rëse</w:t>
            </w:r>
            <w:r w:rsidRPr="00113E0E">
              <w:rPr>
                <w:rFonts w:ascii="Times New Roman" w:hAnsi="Times New Roman"/>
                <w:i/>
                <w:sz w:val="20"/>
                <w:szCs w:val="20"/>
                <w:lang w:val="sq-AL"/>
              </w:rPr>
              <w:t xml:space="preserve"> dhe Pasqyra e të Ardhurave</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Seksioni</w:t>
            </w:r>
            <w:r w:rsidR="006509D2">
              <w:rPr>
                <w:rFonts w:ascii="Times New Roman" w:hAnsi="Times New Roman"/>
                <w:sz w:val="20"/>
                <w:szCs w:val="20"/>
                <w:lang w:val="sq-AL"/>
              </w:rPr>
              <w:t xml:space="preserve"> </w:t>
            </w:r>
            <w:r w:rsidRPr="00113E0E">
              <w:rPr>
                <w:rFonts w:ascii="Times New Roman" w:hAnsi="Times New Roman"/>
                <w:sz w:val="20"/>
                <w:szCs w:val="20"/>
                <w:lang w:val="sq-AL"/>
              </w:rPr>
              <w:t>6</w:t>
            </w:r>
            <w:r w:rsidR="00113E0E">
              <w:rPr>
                <w:rFonts w:ascii="Times New Roman" w:hAnsi="Times New Roman"/>
                <w:sz w:val="20"/>
                <w:szCs w:val="20"/>
                <w:lang w:val="sq-AL"/>
              </w:rPr>
              <w:t xml:space="preserve"> </w:t>
            </w:r>
            <w:r w:rsidRPr="00113E0E">
              <w:rPr>
                <w:rFonts w:ascii="Times New Roman" w:hAnsi="Times New Roman"/>
                <w:sz w:val="20"/>
                <w:szCs w:val="20"/>
                <w:lang w:val="sq-AL"/>
              </w:rPr>
              <w:t>-</w:t>
            </w:r>
            <w:r w:rsidRPr="00113E0E">
              <w:rPr>
                <w:rFonts w:ascii="Times New Roman" w:hAnsi="Times New Roman"/>
                <w:i/>
                <w:sz w:val="20"/>
                <w:szCs w:val="20"/>
                <w:lang w:val="sq-AL"/>
              </w:rPr>
              <w:t xml:space="preserve"> Pasqyra e ndryshimeve në kapitalin neto </w:t>
            </w:r>
            <w:r w:rsidR="00556B1F" w:rsidRPr="00113E0E">
              <w:rPr>
                <w:rFonts w:ascii="Times New Roman" w:hAnsi="Times New Roman"/>
                <w:i/>
                <w:sz w:val="20"/>
                <w:szCs w:val="20"/>
                <w:lang w:val="sq-AL"/>
              </w:rPr>
              <w:t>dhe Pasqyra e të ardhurave dhe fitimeve të p</w:t>
            </w:r>
            <w:r w:rsidRPr="00113E0E">
              <w:rPr>
                <w:rFonts w:ascii="Times New Roman" w:hAnsi="Times New Roman"/>
                <w:i/>
                <w:sz w:val="20"/>
                <w:szCs w:val="20"/>
                <w:lang w:val="sq-AL"/>
              </w:rPr>
              <w:t>ashpërndara</w:t>
            </w:r>
            <w:r w:rsidRPr="00113E0E">
              <w:rPr>
                <w:rFonts w:ascii="Times New Roman" w:hAnsi="Times New Roman"/>
                <w:sz w:val="20"/>
                <w:szCs w:val="20"/>
                <w:lang w:val="sq-AL"/>
              </w:rPr>
              <w:t xml:space="preserve"> </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 xml:space="preserve">Seksioni 7- </w:t>
            </w:r>
            <w:r w:rsidR="00556B1F" w:rsidRPr="00113E0E">
              <w:rPr>
                <w:rFonts w:ascii="Times New Roman" w:hAnsi="Times New Roman"/>
                <w:i/>
                <w:sz w:val="20"/>
                <w:szCs w:val="20"/>
                <w:lang w:val="sq-AL"/>
              </w:rPr>
              <w:t>Pasqyra e f</w:t>
            </w:r>
            <w:r w:rsidRPr="00113E0E">
              <w:rPr>
                <w:rFonts w:ascii="Times New Roman" w:hAnsi="Times New Roman"/>
                <w:i/>
                <w:sz w:val="20"/>
                <w:szCs w:val="20"/>
                <w:lang w:val="sq-AL"/>
              </w:rPr>
              <w:t xml:space="preserve">luksit të </w:t>
            </w:r>
            <w:r w:rsidR="00522180" w:rsidRPr="00113E0E">
              <w:rPr>
                <w:rFonts w:ascii="Times New Roman" w:hAnsi="Times New Roman"/>
                <w:i/>
                <w:sz w:val="20"/>
                <w:szCs w:val="20"/>
                <w:lang w:val="sq-AL"/>
              </w:rPr>
              <w:t>mjeteve monetare</w:t>
            </w:r>
          </w:p>
          <w:p w:rsidR="005E1CB7" w:rsidRPr="00113E0E" w:rsidRDefault="005E1CB7" w:rsidP="006509D2">
            <w:pPr>
              <w:tabs>
                <w:tab w:val="right" w:pos="9720"/>
                <w:tab w:val="left" w:pos="11934"/>
              </w:tabs>
              <w:spacing w:after="0" w:line="240" w:lineRule="auto"/>
              <w:rPr>
                <w:rFonts w:ascii="Times New Roman" w:hAnsi="Times New Roman"/>
                <w:i/>
                <w:sz w:val="20"/>
                <w:szCs w:val="20"/>
                <w:lang w:val="sq-AL"/>
              </w:rPr>
            </w:pPr>
            <w:r w:rsidRPr="00113E0E">
              <w:rPr>
                <w:rFonts w:ascii="Times New Roman" w:hAnsi="Times New Roman"/>
                <w:sz w:val="20"/>
                <w:szCs w:val="20"/>
                <w:lang w:val="sq-AL"/>
              </w:rPr>
              <w:t xml:space="preserve">Seksioni 8 - </w:t>
            </w:r>
            <w:r w:rsidR="00556B1F" w:rsidRPr="00113E0E">
              <w:rPr>
                <w:rFonts w:ascii="Times New Roman" w:hAnsi="Times New Roman"/>
                <w:i/>
                <w:sz w:val="20"/>
                <w:szCs w:val="20"/>
                <w:lang w:val="sq-AL"/>
              </w:rPr>
              <w:t>Shënimet e pasqyrave f</w:t>
            </w:r>
            <w:r w:rsidRPr="00113E0E">
              <w:rPr>
                <w:rFonts w:ascii="Times New Roman" w:hAnsi="Times New Roman"/>
                <w:i/>
                <w:sz w:val="20"/>
                <w:szCs w:val="20"/>
                <w:lang w:val="sq-AL"/>
              </w:rPr>
              <w:t>inanciare.</w:t>
            </w:r>
          </w:p>
          <w:p w:rsidR="005E1CB7" w:rsidRPr="00113E0E" w:rsidRDefault="005C6210" w:rsidP="00A25272">
            <w:pPr>
              <w:tabs>
                <w:tab w:val="left" w:pos="9720"/>
              </w:tabs>
              <w:spacing w:after="0" w:line="240" w:lineRule="auto"/>
              <w:jc w:val="both"/>
              <w:rPr>
                <w:rFonts w:ascii="Times New Roman" w:hAnsi="Times New Roman"/>
                <w:sz w:val="20"/>
                <w:szCs w:val="20"/>
                <w:lang w:val="sq-AL"/>
              </w:rPr>
            </w:pPr>
            <w:r w:rsidRPr="005C6210">
              <w:rPr>
                <w:rFonts w:ascii="Times New Roman" w:hAnsi="Times New Roman"/>
                <w:sz w:val="20"/>
                <w:szCs w:val="20"/>
                <w:lang w:val="sq-AL"/>
              </w:rPr>
              <w:t>Një tabelë korresponduese e paragrafëve të Standardit me paragrafë të SNRF për NVM (2009),</w:t>
            </w:r>
            <w:r w:rsidR="005E1CB7" w:rsidRPr="005C6210">
              <w:rPr>
                <w:rFonts w:ascii="Times New Roman" w:hAnsi="Times New Roman"/>
                <w:sz w:val="20"/>
                <w:szCs w:val="20"/>
                <w:lang w:val="sq-AL"/>
              </w:rPr>
              <w:t xml:space="preserve"> </w:t>
            </w:r>
            <w:r w:rsidR="005E1CB7" w:rsidRPr="00113E0E">
              <w:rPr>
                <w:rFonts w:ascii="Times New Roman" w:hAnsi="Times New Roman"/>
                <w:sz w:val="20"/>
                <w:szCs w:val="20"/>
                <w:lang w:val="sq-AL"/>
              </w:rPr>
              <w:t>paraqitet në paragrafin 99.</w:t>
            </w:r>
          </w:p>
          <w:p w:rsidR="005E1CB7" w:rsidRPr="00D278E2" w:rsidRDefault="005E1CB7" w:rsidP="00A25272">
            <w:pPr>
              <w:tabs>
                <w:tab w:val="left" w:pos="9720"/>
                <w:tab w:val="left" w:pos="11934"/>
              </w:tabs>
              <w:spacing w:after="0" w:line="240" w:lineRule="auto"/>
              <w:ind w:left="-18"/>
              <w:jc w:val="both"/>
              <w:rPr>
                <w:rFonts w:ascii="Times New Roman" w:hAnsi="Times New Roman"/>
                <w:sz w:val="20"/>
                <w:szCs w:val="20"/>
                <w:lang w:val="sq-AL"/>
              </w:rPr>
            </w:pPr>
            <w:r w:rsidRPr="00113E0E">
              <w:rPr>
                <w:rFonts w:ascii="Times New Roman" w:hAnsi="Times New Roman"/>
                <w:sz w:val="20"/>
                <w:szCs w:val="20"/>
                <w:lang w:val="sq-AL"/>
              </w:rPr>
              <w:t xml:space="preserve">Për rastet që nuk janë trajtuar në mënyrë të drejtpërdrejtë nga SKK 2 </w:t>
            </w:r>
            <w:r w:rsidR="008B7397">
              <w:rPr>
                <w:rFonts w:ascii="Times New Roman" w:hAnsi="Times New Roman"/>
                <w:sz w:val="20"/>
                <w:szCs w:val="20"/>
                <w:lang w:val="sq-AL"/>
              </w:rPr>
              <w:t>i përmirësuar</w:t>
            </w:r>
            <w:r w:rsidR="003900B6">
              <w:rPr>
                <w:rFonts w:ascii="Times New Roman" w:hAnsi="Times New Roman"/>
                <w:sz w:val="20"/>
                <w:szCs w:val="20"/>
                <w:lang w:val="sq-AL"/>
              </w:rPr>
              <w:t xml:space="preserve"> </w:t>
            </w:r>
            <w:r w:rsidRPr="00113E0E">
              <w:rPr>
                <w:rFonts w:ascii="Times New Roman" w:hAnsi="Times New Roman"/>
                <w:sz w:val="20"/>
                <w:szCs w:val="20"/>
                <w:lang w:val="sq-AL"/>
              </w:rPr>
              <w:t>ose ndonjë SKK tjetër, drejtuesit e njësisë ekonomike duhet që, me miratimin e Këshillit Kombëtar të Kontabilitetit (KKK) të aplikojnë politika të tilla që sigurojnë një pasqyrim të vërtetë e të besueshëm të pozicionit financiar, performancës</w:t>
            </w:r>
            <w:r w:rsidR="00182ECC" w:rsidRPr="00113E0E">
              <w:rPr>
                <w:rFonts w:ascii="Times New Roman" w:hAnsi="Times New Roman"/>
                <w:sz w:val="20"/>
                <w:szCs w:val="20"/>
                <w:lang w:val="sq-AL"/>
              </w:rPr>
              <w:t xml:space="preserve"> financiare</w:t>
            </w:r>
            <w:r w:rsidRPr="00113E0E">
              <w:rPr>
                <w:rFonts w:ascii="Times New Roman" w:hAnsi="Times New Roman"/>
                <w:sz w:val="20"/>
                <w:szCs w:val="20"/>
                <w:lang w:val="sq-AL"/>
              </w:rPr>
              <w:t xml:space="preserve">, ndryshimeve në pozicionin financiar dhe fluksit të </w:t>
            </w:r>
            <w:r w:rsidR="00182ECC" w:rsidRPr="00113E0E">
              <w:rPr>
                <w:rFonts w:ascii="Times New Roman" w:hAnsi="Times New Roman"/>
                <w:sz w:val="20"/>
                <w:szCs w:val="20"/>
                <w:lang w:val="sq-AL"/>
              </w:rPr>
              <w:t>mjeteve monetare t</w:t>
            </w:r>
            <w:r w:rsidRPr="00113E0E">
              <w:rPr>
                <w:rFonts w:ascii="Times New Roman" w:hAnsi="Times New Roman"/>
                <w:sz w:val="20"/>
                <w:szCs w:val="20"/>
                <w:lang w:val="sq-AL"/>
              </w:rPr>
              <w:t>ë njësisë ekonomike, siç kër</w:t>
            </w:r>
            <w:r w:rsidR="00337D69" w:rsidRPr="00113E0E">
              <w:rPr>
                <w:rFonts w:ascii="Times New Roman" w:hAnsi="Times New Roman"/>
                <w:sz w:val="20"/>
                <w:szCs w:val="20"/>
                <w:lang w:val="sq-AL"/>
              </w:rPr>
              <w:t xml:space="preserve">kohet në nenin </w:t>
            </w:r>
            <w:ins w:id="8" w:author="HP" w:date="2022-02-25T11:59:00Z">
              <w:del w:id="9" w:author="user" w:date="2020-12-21T12:13:00Z">
                <w:r w:rsidR="00AE10EB" w:rsidRPr="00113E0E" w:rsidDel="0085497C">
                  <w:rPr>
                    <w:rFonts w:ascii="Times New Roman" w:hAnsi="Times New Roman"/>
                    <w:sz w:val="20"/>
                    <w:szCs w:val="20"/>
                    <w:lang w:val="sq-AL"/>
                  </w:rPr>
                  <w:delText xml:space="preserve">9 </w:delText>
                </w:r>
              </w:del>
              <w:r w:rsidR="00AE10EB">
                <w:rPr>
                  <w:rFonts w:ascii="Times New Roman" w:hAnsi="Times New Roman"/>
                  <w:sz w:val="20"/>
                  <w:szCs w:val="20"/>
                  <w:lang w:val="sq-AL"/>
                </w:rPr>
                <w:t>11</w:t>
              </w:r>
              <w:r w:rsidR="00AE10EB" w:rsidRPr="00113E0E">
                <w:rPr>
                  <w:rFonts w:ascii="Times New Roman" w:hAnsi="Times New Roman"/>
                  <w:sz w:val="20"/>
                  <w:szCs w:val="20"/>
                  <w:lang w:val="sq-AL"/>
                </w:rPr>
                <w:t xml:space="preserve"> të Ligjit </w:t>
              </w:r>
              <w:del w:id="10" w:author="user" w:date="2020-12-21T12:13:00Z">
                <w:r w:rsidR="00AE10EB" w:rsidRPr="00113E0E" w:rsidDel="0085497C">
                  <w:rPr>
                    <w:rFonts w:ascii="Times New Roman" w:hAnsi="Times New Roman"/>
                    <w:sz w:val="20"/>
                    <w:szCs w:val="20"/>
                    <w:lang w:val="sq-AL"/>
                  </w:rPr>
                  <w:delText>nr. 9228, datë 29.04.2004, “Për kontabilitetin dhe pasqyrat financiare”</w:delText>
                </w:r>
                <w:r w:rsidR="00AE10EB" w:rsidDel="0085497C">
                  <w:rPr>
                    <w:rFonts w:ascii="Times New Roman" w:hAnsi="Times New Roman"/>
                    <w:sz w:val="20"/>
                    <w:szCs w:val="20"/>
                    <w:lang w:val="sq-AL"/>
                  </w:rPr>
                  <w:delText>, i ndryshuar</w:delText>
                </w:r>
              </w:del>
              <w:r w:rsidR="00AE10EB">
                <w:rPr>
                  <w:rFonts w:ascii="Times New Roman" w:hAnsi="Times New Roman"/>
                  <w:sz w:val="20"/>
                  <w:szCs w:val="20"/>
                  <w:lang w:val="sq-AL"/>
                </w:rPr>
                <w:t>për kontabilitetin.</w:t>
              </w:r>
            </w:ins>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FUSHA E ZBATIMIT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w:t>
            </w:r>
          </w:p>
        </w:tc>
        <w:tc>
          <w:tcPr>
            <w:tcW w:w="8910" w:type="dxa"/>
            <w:gridSpan w:val="2"/>
          </w:tcPr>
          <w:p w:rsidR="005E1CB7" w:rsidRPr="00D278E2" w:rsidRDefault="005E1CB7" w:rsidP="00A25272">
            <w:pPr>
              <w:pStyle w:val="Default"/>
              <w:tabs>
                <w:tab w:val="left" w:pos="9720"/>
              </w:tabs>
              <w:jc w:val="both"/>
              <w:rPr>
                <w:sz w:val="20"/>
                <w:szCs w:val="20"/>
                <w:lang w:val="sq-AL"/>
              </w:rPr>
            </w:pPr>
            <w:r w:rsidRPr="00D278E2">
              <w:rPr>
                <w:sz w:val="20"/>
                <w:szCs w:val="20"/>
                <w:lang w:val="sq-AL"/>
              </w:rPr>
              <w:t xml:space="preserve">Kërkesat e SKK 2, </w:t>
            </w:r>
            <w:r w:rsidRPr="00D278E2">
              <w:rPr>
                <w:i/>
                <w:sz w:val="20"/>
                <w:szCs w:val="20"/>
                <w:lang w:val="sq-AL"/>
              </w:rPr>
              <w:t>Paraqitja e pasqyrave financiare</w:t>
            </w:r>
            <w:r w:rsidRPr="00D278E2">
              <w:rPr>
                <w:sz w:val="20"/>
                <w:szCs w:val="20"/>
                <w:lang w:val="sq-AL"/>
              </w:rPr>
              <w:t>, do të zbatohen në të gjitha pasqyrat financiare të përgatitura në përputhje me Standardet Kombëtare</w:t>
            </w:r>
            <w:r w:rsidR="00BC68E8" w:rsidRPr="00D278E2">
              <w:rPr>
                <w:sz w:val="20"/>
                <w:szCs w:val="20"/>
                <w:lang w:val="sq-AL"/>
              </w:rPr>
              <w:t xml:space="preserve"> të Kontabilitetit</w:t>
            </w:r>
            <w:r w:rsidRPr="00D278E2">
              <w:rPr>
                <w:sz w:val="20"/>
                <w:szCs w:val="20"/>
                <w:lang w:val="sq-AL"/>
              </w:rPr>
              <w:t xml:space="preserve">.  </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PËRKUFIZIMET KRYESORE</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w:t>
            </w:r>
          </w:p>
        </w:tc>
        <w:tc>
          <w:tcPr>
            <w:tcW w:w="8910" w:type="dxa"/>
            <w:gridSpan w:val="2"/>
          </w:tcPr>
          <w:p w:rsidR="005E1CB7" w:rsidRPr="00D278E2" w:rsidRDefault="005E1CB7" w:rsidP="00A25272">
            <w:pPr>
              <w:pStyle w:val="Default"/>
              <w:tabs>
                <w:tab w:val="left" w:pos="9720"/>
              </w:tabs>
              <w:jc w:val="both"/>
              <w:rPr>
                <w:sz w:val="20"/>
                <w:szCs w:val="20"/>
                <w:lang w:val="sq-AL"/>
              </w:rPr>
            </w:pPr>
            <w:r w:rsidRPr="00D278E2">
              <w:rPr>
                <w:sz w:val="20"/>
                <w:szCs w:val="20"/>
                <w:lang w:val="sq-AL"/>
              </w:rPr>
              <w:t>Më poshtë jepen përkufizimet e disa termave kryesore të përdorura në këtë standard.</w:t>
            </w:r>
          </w:p>
          <w:p w:rsidR="00237B67" w:rsidRDefault="00237B67" w:rsidP="00A25272">
            <w:pPr>
              <w:pStyle w:val="Default"/>
              <w:tabs>
                <w:tab w:val="left" w:pos="9720"/>
              </w:tabs>
              <w:jc w:val="both"/>
              <w:rPr>
                <w:b/>
                <w:i/>
                <w:sz w:val="20"/>
                <w:szCs w:val="20"/>
                <w:lang w:val="sq-AL"/>
              </w:rPr>
            </w:pPr>
          </w:p>
          <w:p w:rsidR="00BC68E8" w:rsidRPr="00D278E2" w:rsidRDefault="005E1CB7" w:rsidP="00A25272">
            <w:pPr>
              <w:pStyle w:val="Default"/>
              <w:tabs>
                <w:tab w:val="left" w:pos="9720"/>
              </w:tabs>
              <w:jc w:val="both"/>
              <w:rPr>
                <w:sz w:val="20"/>
                <w:szCs w:val="20"/>
                <w:lang w:val="sq-AL"/>
              </w:rPr>
            </w:pPr>
            <w:r w:rsidRPr="00D278E2">
              <w:rPr>
                <w:b/>
                <w:i/>
                <w:sz w:val="20"/>
                <w:szCs w:val="20"/>
                <w:lang w:val="sq-AL"/>
              </w:rPr>
              <w:t>Pasqyra e Pozicionit Financiar</w:t>
            </w:r>
            <w:r w:rsidR="00BC68E8" w:rsidRPr="00D278E2">
              <w:rPr>
                <w:b/>
                <w:i/>
                <w:sz w:val="20"/>
                <w:szCs w:val="20"/>
                <w:lang w:val="sq-AL"/>
              </w:rPr>
              <w:t xml:space="preserve"> - </w:t>
            </w:r>
            <w:r w:rsidRPr="00D278E2">
              <w:rPr>
                <w:sz w:val="20"/>
                <w:szCs w:val="20"/>
                <w:lang w:val="sq-AL"/>
              </w:rPr>
              <w:t>Pasqyra financiare që paraqet marr</w:t>
            </w:r>
            <w:r w:rsidR="00237B67">
              <w:rPr>
                <w:sz w:val="20"/>
                <w:szCs w:val="20"/>
                <w:lang w:val="sq-AL"/>
              </w:rPr>
              <w:t>ë</w:t>
            </w:r>
            <w:r w:rsidRPr="00D278E2">
              <w:rPr>
                <w:sz w:val="20"/>
                <w:szCs w:val="20"/>
                <w:lang w:val="sq-AL"/>
              </w:rPr>
              <w:t xml:space="preserve">dhënien e aktiveve, </w:t>
            </w:r>
            <w:r w:rsidR="002B089D" w:rsidRPr="00D278E2">
              <w:rPr>
                <w:sz w:val="20"/>
                <w:szCs w:val="20"/>
                <w:lang w:val="sq-AL"/>
              </w:rPr>
              <w:t>detyrimeve</w:t>
            </w:r>
            <w:r w:rsidRPr="00D278E2">
              <w:rPr>
                <w:sz w:val="20"/>
                <w:szCs w:val="20"/>
                <w:lang w:val="sq-AL"/>
              </w:rPr>
              <w:t xml:space="preserve"> dhe kapitalit të një njësie e</w:t>
            </w:r>
            <w:r w:rsidR="00BC68E8" w:rsidRPr="00D278E2">
              <w:rPr>
                <w:sz w:val="20"/>
                <w:szCs w:val="20"/>
                <w:lang w:val="sq-AL"/>
              </w:rPr>
              <w:t>konomike në një datë të caktuar (njohur m</w:t>
            </w:r>
            <w:r w:rsidR="00BF7F9A" w:rsidRPr="00D278E2">
              <w:rPr>
                <w:sz w:val="20"/>
                <w:szCs w:val="20"/>
                <w:lang w:val="sq-AL"/>
              </w:rPr>
              <w:t>ë</w:t>
            </w:r>
            <w:r w:rsidR="00BC68E8" w:rsidRPr="00D278E2">
              <w:rPr>
                <w:sz w:val="20"/>
                <w:szCs w:val="20"/>
                <w:lang w:val="sq-AL"/>
              </w:rPr>
              <w:t xml:space="preserve"> par</w:t>
            </w:r>
            <w:r w:rsidR="00BF7F9A" w:rsidRPr="00D278E2">
              <w:rPr>
                <w:sz w:val="20"/>
                <w:szCs w:val="20"/>
                <w:lang w:val="sq-AL"/>
              </w:rPr>
              <w:t>ë</w:t>
            </w:r>
            <w:r w:rsidR="00BC68E8" w:rsidRPr="00D278E2">
              <w:rPr>
                <w:sz w:val="20"/>
                <w:szCs w:val="20"/>
                <w:lang w:val="sq-AL"/>
              </w:rPr>
              <w:t xml:space="preserve"> </w:t>
            </w:r>
            <w:r w:rsidRPr="00D278E2">
              <w:rPr>
                <w:sz w:val="20"/>
                <w:szCs w:val="20"/>
                <w:lang w:val="sq-AL"/>
              </w:rPr>
              <w:t xml:space="preserve">si </w:t>
            </w:r>
            <w:r w:rsidRPr="00D278E2">
              <w:rPr>
                <w:b/>
                <w:i/>
                <w:sz w:val="20"/>
                <w:szCs w:val="20"/>
                <w:lang w:val="sq-AL"/>
              </w:rPr>
              <w:t>bilanci</w:t>
            </w:r>
            <w:r w:rsidRPr="00D278E2">
              <w:rPr>
                <w:sz w:val="20"/>
                <w:szCs w:val="20"/>
                <w:lang w:val="sq-AL"/>
              </w:rPr>
              <w:t>).</w:t>
            </w:r>
          </w:p>
          <w:p w:rsidR="00BF7F9A" w:rsidRPr="00D278E2" w:rsidRDefault="00BF7F9A" w:rsidP="00A25272">
            <w:pPr>
              <w:pStyle w:val="Default"/>
              <w:tabs>
                <w:tab w:val="left" w:pos="9720"/>
              </w:tabs>
              <w:jc w:val="both"/>
              <w:rPr>
                <w:sz w:val="20"/>
                <w:szCs w:val="20"/>
                <w:lang w:val="sq-AL"/>
              </w:rPr>
            </w:pPr>
          </w:p>
          <w:p w:rsidR="005E1CB7" w:rsidRPr="00D278E2" w:rsidRDefault="00CD678A" w:rsidP="00A25272">
            <w:pPr>
              <w:pStyle w:val="Default"/>
              <w:tabs>
                <w:tab w:val="left" w:pos="9720"/>
              </w:tabs>
              <w:jc w:val="both"/>
              <w:rPr>
                <w:sz w:val="20"/>
                <w:szCs w:val="20"/>
                <w:lang w:val="sq-AL"/>
              </w:rPr>
            </w:pPr>
            <w:r w:rsidRPr="00D278E2">
              <w:rPr>
                <w:sz w:val="20"/>
                <w:szCs w:val="20"/>
                <w:lang w:val="sq-AL"/>
              </w:rPr>
              <w:t xml:space="preserve"> </w:t>
            </w:r>
            <w:r w:rsidR="001C668C" w:rsidRPr="00D278E2">
              <w:rPr>
                <w:b/>
                <w:i/>
                <w:sz w:val="20"/>
                <w:szCs w:val="20"/>
                <w:lang w:val="sq-AL"/>
              </w:rPr>
              <w:t>Pasqyra e P</w:t>
            </w:r>
            <w:r w:rsidR="006826E9" w:rsidRPr="00D278E2">
              <w:rPr>
                <w:b/>
                <w:i/>
                <w:sz w:val="20"/>
                <w:szCs w:val="20"/>
                <w:lang w:val="sq-AL"/>
              </w:rPr>
              <w:t>erformanc</w:t>
            </w:r>
            <w:r w:rsidR="00BF7F9A" w:rsidRPr="00D278E2">
              <w:rPr>
                <w:b/>
                <w:i/>
                <w:sz w:val="20"/>
                <w:szCs w:val="20"/>
                <w:lang w:val="sq-AL"/>
              </w:rPr>
              <w:t>ë</w:t>
            </w:r>
            <w:r w:rsidR="006826E9" w:rsidRPr="00D278E2">
              <w:rPr>
                <w:b/>
                <w:i/>
                <w:sz w:val="20"/>
                <w:szCs w:val="20"/>
                <w:lang w:val="sq-AL"/>
              </w:rPr>
              <w:t xml:space="preserve">s </w:t>
            </w:r>
            <w:r w:rsidR="00BC68E8" w:rsidRPr="00D278E2">
              <w:rPr>
                <w:sz w:val="20"/>
                <w:szCs w:val="20"/>
                <w:lang w:val="sq-AL"/>
              </w:rPr>
              <w:t xml:space="preserve">- </w:t>
            </w:r>
            <w:r w:rsidR="00237B67">
              <w:rPr>
                <w:sz w:val="20"/>
                <w:szCs w:val="20"/>
                <w:lang w:val="sq-AL"/>
              </w:rPr>
              <w:t>P</w:t>
            </w:r>
            <w:r w:rsidR="005E1CB7" w:rsidRPr="00D278E2">
              <w:rPr>
                <w:sz w:val="20"/>
                <w:szCs w:val="20"/>
                <w:lang w:val="sq-AL"/>
              </w:rPr>
              <w:t>asqyra financiare që tregon performancën ekonom</w:t>
            </w:r>
            <w:r w:rsidR="001C668C" w:rsidRPr="00D278E2">
              <w:rPr>
                <w:sz w:val="20"/>
                <w:szCs w:val="20"/>
                <w:lang w:val="sq-AL"/>
              </w:rPr>
              <w:t>ike (të ardhurat, shpenzimet,</w:t>
            </w:r>
            <w:r w:rsidR="005E1CB7" w:rsidRPr="00D278E2">
              <w:rPr>
                <w:sz w:val="20"/>
                <w:szCs w:val="20"/>
                <w:lang w:val="sq-AL"/>
              </w:rPr>
              <w:t xml:space="preserve"> fitimin/humbjen</w:t>
            </w:r>
            <w:r w:rsidR="001C668C" w:rsidRPr="00D278E2">
              <w:rPr>
                <w:sz w:val="20"/>
                <w:szCs w:val="20"/>
                <w:lang w:val="sq-AL"/>
              </w:rPr>
              <w:t xml:space="preserve"> e vitit </w:t>
            </w:r>
            <w:r w:rsidR="006826E9" w:rsidRPr="00D278E2">
              <w:rPr>
                <w:sz w:val="20"/>
                <w:szCs w:val="20"/>
                <w:lang w:val="sq-AL"/>
              </w:rPr>
              <w:t>dhe t</w:t>
            </w:r>
            <w:r w:rsidR="00BF7F9A" w:rsidRPr="00D278E2">
              <w:rPr>
                <w:sz w:val="20"/>
                <w:szCs w:val="20"/>
                <w:lang w:val="sq-AL"/>
              </w:rPr>
              <w:t>ë</w:t>
            </w:r>
            <w:r w:rsidR="006826E9" w:rsidRPr="00D278E2">
              <w:rPr>
                <w:sz w:val="20"/>
                <w:szCs w:val="20"/>
                <w:lang w:val="sq-AL"/>
              </w:rPr>
              <w:t xml:space="preserve"> ardhurat gjithëpërfshirëse</w:t>
            </w:r>
            <w:r w:rsidR="005E1CB7" w:rsidRPr="00D278E2">
              <w:rPr>
                <w:sz w:val="20"/>
                <w:szCs w:val="20"/>
                <w:lang w:val="sq-AL"/>
              </w:rPr>
              <w:t>) të</w:t>
            </w:r>
            <w:r w:rsidR="00BC68E8" w:rsidRPr="00D278E2">
              <w:rPr>
                <w:sz w:val="20"/>
                <w:szCs w:val="20"/>
                <w:lang w:val="sq-AL"/>
              </w:rPr>
              <w:t xml:space="preserve"> një njësie ekonomike </w:t>
            </w:r>
            <w:r w:rsidR="005E1CB7" w:rsidRPr="00D278E2">
              <w:rPr>
                <w:sz w:val="20"/>
                <w:szCs w:val="20"/>
                <w:lang w:val="sq-AL"/>
              </w:rPr>
              <w:t>gjatë një periudhe kontabël.</w:t>
            </w:r>
            <w:r w:rsidR="00FB017C" w:rsidRPr="00D278E2">
              <w:rPr>
                <w:sz w:val="20"/>
                <w:szCs w:val="20"/>
                <w:lang w:val="sq-AL"/>
              </w:rPr>
              <w:t xml:space="preserve"> Ky set </w:t>
            </w:r>
            <w:r w:rsidR="00BF7F9A" w:rsidRPr="00D278E2">
              <w:rPr>
                <w:sz w:val="20"/>
                <w:szCs w:val="20"/>
                <w:lang w:val="sq-AL"/>
              </w:rPr>
              <w:t>ë</w:t>
            </w:r>
            <w:r w:rsidR="00FB017C" w:rsidRPr="00D278E2">
              <w:rPr>
                <w:sz w:val="20"/>
                <w:szCs w:val="20"/>
                <w:lang w:val="sq-AL"/>
              </w:rPr>
              <w:t>sht</w:t>
            </w:r>
            <w:r w:rsidR="00BF7F9A" w:rsidRPr="00D278E2">
              <w:rPr>
                <w:sz w:val="20"/>
                <w:szCs w:val="20"/>
                <w:lang w:val="sq-AL"/>
              </w:rPr>
              <w:t>ë</w:t>
            </w:r>
            <w:r w:rsidR="00FB017C" w:rsidRPr="00D278E2">
              <w:rPr>
                <w:sz w:val="20"/>
                <w:szCs w:val="20"/>
                <w:lang w:val="sq-AL"/>
              </w:rPr>
              <w:t xml:space="preserve"> i p</w:t>
            </w:r>
            <w:r w:rsidR="00BF7F9A" w:rsidRPr="00D278E2">
              <w:rPr>
                <w:sz w:val="20"/>
                <w:szCs w:val="20"/>
                <w:lang w:val="sq-AL"/>
              </w:rPr>
              <w:t>ë</w:t>
            </w:r>
            <w:r w:rsidR="00FB017C" w:rsidRPr="00D278E2">
              <w:rPr>
                <w:sz w:val="20"/>
                <w:szCs w:val="20"/>
                <w:lang w:val="sq-AL"/>
              </w:rPr>
              <w:t>rb</w:t>
            </w:r>
            <w:r w:rsidR="00BF7F9A" w:rsidRPr="00D278E2">
              <w:rPr>
                <w:sz w:val="20"/>
                <w:szCs w:val="20"/>
                <w:lang w:val="sq-AL"/>
              </w:rPr>
              <w:t>ë</w:t>
            </w:r>
            <w:r w:rsidR="00FB017C" w:rsidRPr="00D278E2">
              <w:rPr>
                <w:sz w:val="20"/>
                <w:szCs w:val="20"/>
                <w:lang w:val="sq-AL"/>
              </w:rPr>
              <w:t>r</w:t>
            </w:r>
            <w:r w:rsidR="00BF7F9A" w:rsidRPr="00D278E2">
              <w:rPr>
                <w:sz w:val="20"/>
                <w:szCs w:val="20"/>
                <w:lang w:val="sq-AL"/>
              </w:rPr>
              <w:t>ë</w:t>
            </w:r>
            <w:r w:rsidR="00FB017C" w:rsidRPr="00D278E2">
              <w:rPr>
                <w:sz w:val="20"/>
                <w:szCs w:val="20"/>
                <w:lang w:val="sq-AL"/>
              </w:rPr>
              <w:t xml:space="preserve"> nga dy pasqyra:</w:t>
            </w:r>
          </w:p>
          <w:p w:rsidR="00FB017C" w:rsidRPr="00D278E2" w:rsidRDefault="00FB017C" w:rsidP="00A25272">
            <w:pPr>
              <w:pStyle w:val="Default"/>
              <w:tabs>
                <w:tab w:val="left" w:pos="9720"/>
              </w:tabs>
              <w:jc w:val="both"/>
              <w:rPr>
                <w:sz w:val="20"/>
                <w:szCs w:val="20"/>
                <w:lang w:val="sq-AL"/>
              </w:rPr>
            </w:pPr>
          </w:p>
          <w:p w:rsidR="006826E9" w:rsidRPr="00D278E2" w:rsidRDefault="00FB017C" w:rsidP="00A25272">
            <w:pPr>
              <w:pStyle w:val="Default"/>
              <w:tabs>
                <w:tab w:val="left" w:pos="9720"/>
              </w:tabs>
              <w:jc w:val="both"/>
              <w:rPr>
                <w:sz w:val="20"/>
                <w:szCs w:val="20"/>
                <w:lang w:val="sq-AL"/>
              </w:rPr>
            </w:pPr>
            <w:r w:rsidRPr="00D278E2">
              <w:rPr>
                <w:b/>
                <w:i/>
                <w:sz w:val="20"/>
                <w:szCs w:val="20"/>
                <w:lang w:val="sq-AL"/>
              </w:rPr>
              <w:t xml:space="preserve">       </w:t>
            </w:r>
            <w:r w:rsidR="0062272C" w:rsidRPr="00D278E2">
              <w:rPr>
                <w:b/>
                <w:i/>
                <w:sz w:val="20"/>
                <w:szCs w:val="20"/>
                <w:lang w:val="sq-AL"/>
              </w:rPr>
              <w:t>*</w:t>
            </w:r>
            <w:r w:rsidR="00BF7F9A" w:rsidRPr="00D278E2">
              <w:rPr>
                <w:b/>
                <w:i/>
                <w:sz w:val="20"/>
                <w:szCs w:val="20"/>
                <w:lang w:val="sq-AL"/>
              </w:rPr>
              <w:t xml:space="preserve"> </w:t>
            </w:r>
            <w:r w:rsidR="006826E9" w:rsidRPr="00D278E2">
              <w:rPr>
                <w:b/>
                <w:i/>
                <w:sz w:val="20"/>
                <w:szCs w:val="20"/>
                <w:lang w:val="sq-AL"/>
              </w:rPr>
              <w:t>Pasqyra e të ardhurave dhe shpenzimeve</w:t>
            </w:r>
            <w:r w:rsidR="006826E9" w:rsidRPr="00D278E2">
              <w:rPr>
                <w:sz w:val="20"/>
                <w:szCs w:val="20"/>
                <w:lang w:val="sq-AL"/>
              </w:rPr>
              <w:t xml:space="preserve"> - Pasqyra financiare që paraqet të gjithë zërat e të ardhurave dhe shpenzimeve të njohura gjat</w:t>
            </w:r>
            <w:r w:rsidR="00BF7F9A" w:rsidRPr="00D278E2">
              <w:rPr>
                <w:sz w:val="20"/>
                <w:szCs w:val="20"/>
                <w:lang w:val="sq-AL"/>
              </w:rPr>
              <w:t>ë</w:t>
            </w:r>
            <w:r w:rsidR="006826E9" w:rsidRPr="00D278E2">
              <w:rPr>
                <w:sz w:val="20"/>
                <w:szCs w:val="20"/>
                <w:lang w:val="sq-AL"/>
              </w:rPr>
              <w:t xml:space="preserve"> periudhës, me përjashtim të zërave të të ardhurave të tjera gjithëpërfshirëse.</w:t>
            </w:r>
          </w:p>
          <w:p w:rsidR="005E1CB7" w:rsidRPr="00D278E2" w:rsidRDefault="0062272C" w:rsidP="00A25272">
            <w:pPr>
              <w:pStyle w:val="Default"/>
              <w:tabs>
                <w:tab w:val="left" w:pos="9720"/>
              </w:tabs>
              <w:jc w:val="both"/>
              <w:rPr>
                <w:sz w:val="20"/>
                <w:szCs w:val="20"/>
                <w:lang w:val="sq-AL"/>
              </w:rPr>
            </w:pPr>
            <w:r w:rsidRPr="00D278E2">
              <w:rPr>
                <w:b/>
                <w:i/>
                <w:sz w:val="20"/>
                <w:szCs w:val="20"/>
                <w:lang w:val="sq-AL"/>
              </w:rPr>
              <w:t xml:space="preserve">       *</w:t>
            </w:r>
            <w:r w:rsidR="00BF7F9A" w:rsidRPr="00D278E2">
              <w:rPr>
                <w:b/>
                <w:i/>
                <w:sz w:val="20"/>
                <w:szCs w:val="20"/>
                <w:lang w:val="sq-AL"/>
              </w:rPr>
              <w:t xml:space="preserve"> </w:t>
            </w:r>
            <w:r w:rsidR="005E1CB7" w:rsidRPr="00D278E2">
              <w:rPr>
                <w:b/>
                <w:i/>
                <w:sz w:val="20"/>
                <w:szCs w:val="20"/>
                <w:lang w:val="sq-AL"/>
              </w:rPr>
              <w:t>Pasqyra e të ardhurave gjithëpërfshirëse</w:t>
            </w:r>
            <w:r w:rsidR="005E1CB7" w:rsidRPr="00D278E2">
              <w:rPr>
                <w:sz w:val="20"/>
                <w:szCs w:val="20"/>
                <w:lang w:val="sq-AL"/>
              </w:rPr>
              <w:t xml:space="preserve"> - Pasqyra financiare që</w:t>
            </w:r>
            <w:r w:rsidR="00337D69" w:rsidRPr="00D278E2">
              <w:rPr>
                <w:sz w:val="20"/>
                <w:szCs w:val="20"/>
                <w:lang w:val="sq-AL"/>
              </w:rPr>
              <w:t xml:space="preserve"> paraqet </w:t>
            </w:r>
            <w:r w:rsidR="00237B67">
              <w:rPr>
                <w:sz w:val="20"/>
                <w:szCs w:val="20"/>
                <w:lang w:val="sq-AL"/>
              </w:rPr>
              <w:t xml:space="preserve">si rresht të parë </w:t>
            </w:r>
            <w:r w:rsidR="00337D69" w:rsidRPr="00D278E2">
              <w:rPr>
                <w:sz w:val="20"/>
                <w:szCs w:val="20"/>
                <w:lang w:val="sq-AL"/>
              </w:rPr>
              <w:t>fitim/humbj</w:t>
            </w:r>
            <w:r w:rsidR="00237B67">
              <w:rPr>
                <w:sz w:val="20"/>
                <w:szCs w:val="20"/>
                <w:lang w:val="sq-AL"/>
              </w:rPr>
              <w:t>en</w:t>
            </w:r>
            <w:r w:rsidR="00337D69" w:rsidRPr="00D278E2">
              <w:rPr>
                <w:sz w:val="20"/>
                <w:szCs w:val="20"/>
                <w:lang w:val="sq-AL"/>
              </w:rPr>
              <w:t xml:space="preserve"> e vitit</w:t>
            </w:r>
            <w:r w:rsidR="00EA41E3" w:rsidRPr="00D278E2">
              <w:rPr>
                <w:sz w:val="20"/>
                <w:szCs w:val="20"/>
                <w:lang w:val="sq-AL"/>
              </w:rPr>
              <w:t xml:space="preserve"> dhe</w:t>
            </w:r>
            <w:r w:rsidR="00237B67">
              <w:rPr>
                <w:sz w:val="20"/>
                <w:szCs w:val="20"/>
                <w:lang w:val="sq-AL"/>
              </w:rPr>
              <w:t xml:space="preserve"> më pas</w:t>
            </w:r>
            <w:r w:rsidR="00EA41E3" w:rsidRPr="00D278E2">
              <w:rPr>
                <w:sz w:val="20"/>
                <w:szCs w:val="20"/>
                <w:lang w:val="sq-AL"/>
              </w:rPr>
              <w:t xml:space="preserve"> </w:t>
            </w:r>
            <w:r w:rsidR="00FB017C" w:rsidRPr="00D278E2">
              <w:rPr>
                <w:sz w:val="20"/>
                <w:szCs w:val="20"/>
                <w:lang w:val="sq-AL"/>
              </w:rPr>
              <w:t>të gjithë zërat e</w:t>
            </w:r>
            <w:r w:rsidR="001C668C" w:rsidRPr="00D278E2">
              <w:rPr>
                <w:sz w:val="20"/>
                <w:szCs w:val="20"/>
                <w:lang w:val="sq-AL"/>
              </w:rPr>
              <w:t xml:space="preserve"> të ardhurave</w:t>
            </w:r>
            <w:r w:rsidR="00BC68E8" w:rsidRPr="00D278E2">
              <w:rPr>
                <w:sz w:val="20"/>
                <w:szCs w:val="20"/>
                <w:lang w:val="sq-AL"/>
              </w:rPr>
              <w:t xml:space="preserve"> </w:t>
            </w:r>
            <w:r w:rsidR="005E1CB7" w:rsidRPr="00D278E2">
              <w:rPr>
                <w:sz w:val="20"/>
                <w:szCs w:val="20"/>
                <w:lang w:val="sq-AL"/>
              </w:rPr>
              <w:t>të tjera gjithëpërfshirëse</w:t>
            </w:r>
            <w:r w:rsidR="00D3007B" w:rsidRPr="00D278E2">
              <w:rPr>
                <w:sz w:val="20"/>
                <w:szCs w:val="20"/>
                <w:lang w:val="sq-AL"/>
              </w:rPr>
              <w:t xml:space="preserve"> q</w:t>
            </w:r>
            <w:r w:rsidR="00BF7F9A" w:rsidRPr="00D278E2">
              <w:rPr>
                <w:sz w:val="20"/>
                <w:szCs w:val="20"/>
                <w:lang w:val="sq-AL"/>
              </w:rPr>
              <w:t>ë</w:t>
            </w:r>
            <w:r w:rsidR="00D3007B" w:rsidRPr="00D278E2">
              <w:rPr>
                <w:sz w:val="20"/>
                <w:szCs w:val="20"/>
                <w:lang w:val="sq-AL"/>
              </w:rPr>
              <w:t xml:space="preserve"> </w:t>
            </w:r>
            <w:r w:rsidR="006D2E4E" w:rsidRPr="00D278E2">
              <w:rPr>
                <w:sz w:val="20"/>
                <w:szCs w:val="20"/>
                <w:lang w:val="sq-AL"/>
              </w:rPr>
              <w:t>sjellin ndryshime n</w:t>
            </w:r>
            <w:r w:rsidR="00BF7F9A" w:rsidRPr="00D278E2">
              <w:rPr>
                <w:sz w:val="20"/>
                <w:szCs w:val="20"/>
                <w:lang w:val="sq-AL"/>
              </w:rPr>
              <w:t>ë</w:t>
            </w:r>
            <w:r w:rsidR="006D2E4E" w:rsidRPr="00D278E2">
              <w:rPr>
                <w:sz w:val="20"/>
                <w:szCs w:val="20"/>
                <w:lang w:val="sq-AL"/>
              </w:rPr>
              <w:t xml:space="preserve"> kapital</w:t>
            </w:r>
            <w:r w:rsidR="005E1CB7" w:rsidRPr="00D278E2">
              <w:rPr>
                <w:sz w:val="20"/>
                <w:szCs w:val="20"/>
                <w:lang w:val="sq-AL"/>
              </w:rPr>
              <w:t xml:space="preserve">. </w:t>
            </w:r>
          </w:p>
          <w:p w:rsidR="00721630" w:rsidRPr="00D278E2" w:rsidRDefault="00721630" w:rsidP="00A25272">
            <w:pPr>
              <w:pStyle w:val="Default"/>
              <w:tabs>
                <w:tab w:val="left" w:pos="9720"/>
              </w:tabs>
              <w:jc w:val="both"/>
              <w:rPr>
                <w:sz w:val="20"/>
                <w:szCs w:val="20"/>
                <w:lang w:val="sq-AL"/>
              </w:rPr>
            </w:pPr>
          </w:p>
          <w:p w:rsidR="00721630" w:rsidRPr="00D278E2" w:rsidRDefault="00721630" w:rsidP="00A25272">
            <w:pPr>
              <w:pStyle w:val="Default"/>
              <w:tabs>
                <w:tab w:val="left" w:pos="9720"/>
              </w:tabs>
              <w:jc w:val="both"/>
              <w:rPr>
                <w:b/>
                <w:sz w:val="20"/>
                <w:szCs w:val="20"/>
                <w:lang w:val="sq-AL"/>
              </w:rPr>
            </w:pPr>
            <w:r w:rsidRPr="00D278E2">
              <w:rPr>
                <w:b/>
                <w:i/>
                <w:sz w:val="20"/>
                <w:szCs w:val="20"/>
                <w:lang w:val="sq-AL"/>
              </w:rPr>
              <w:t>Pasqyra e ndryshimeve n</w:t>
            </w:r>
            <w:r w:rsidR="00BF7F9A" w:rsidRPr="00D278E2">
              <w:rPr>
                <w:b/>
                <w:i/>
                <w:sz w:val="20"/>
                <w:szCs w:val="20"/>
                <w:lang w:val="sq-AL"/>
              </w:rPr>
              <w:t>ë</w:t>
            </w:r>
            <w:r w:rsidRPr="00D278E2">
              <w:rPr>
                <w:b/>
                <w:i/>
                <w:sz w:val="20"/>
                <w:szCs w:val="20"/>
                <w:lang w:val="sq-AL"/>
              </w:rPr>
              <w:t xml:space="preserve"> kapitalin neto-</w:t>
            </w:r>
            <w:r w:rsidRPr="00D278E2">
              <w:rPr>
                <w:sz w:val="20"/>
                <w:szCs w:val="20"/>
                <w:lang w:val="sq-AL"/>
              </w:rPr>
              <w:t xml:space="preserve"> Pasqyra financiare që paraqet fitimin ose humbjen e vitit, z</w:t>
            </w:r>
            <w:r w:rsidR="00BF7F9A" w:rsidRPr="00D278E2">
              <w:rPr>
                <w:sz w:val="20"/>
                <w:szCs w:val="20"/>
                <w:lang w:val="sq-AL"/>
              </w:rPr>
              <w:t>ë</w:t>
            </w:r>
            <w:r w:rsidRPr="00D278E2">
              <w:rPr>
                <w:sz w:val="20"/>
                <w:szCs w:val="20"/>
                <w:lang w:val="sq-AL"/>
              </w:rPr>
              <w:t>rat e t</w:t>
            </w:r>
            <w:r w:rsidR="00BF7F9A" w:rsidRPr="00D278E2">
              <w:rPr>
                <w:sz w:val="20"/>
                <w:szCs w:val="20"/>
                <w:lang w:val="sq-AL"/>
              </w:rPr>
              <w:t>ë</w:t>
            </w:r>
            <w:r w:rsidRPr="00D278E2">
              <w:rPr>
                <w:sz w:val="20"/>
                <w:szCs w:val="20"/>
                <w:lang w:val="sq-AL"/>
              </w:rPr>
              <w:t xml:space="preserve"> ardhurave dhe shpenzimeve t</w:t>
            </w:r>
            <w:r w:rsidR="00BF7F9A" w:rsidRPr="00D278E2">
              <w:rPr>
                <w:sz w:val="20"/>
                <w:szCs w:val="20"/>
                <w:lang w:val="sq-AL"/>
              </w:rPr>
              <w:t>ë</w:t>
            </w:r>
            <w:r w:rsidRPr="00D278E2">
              <w:rPr>
                <w:sz w:val="20"/>
                <w:szCs w:val="20"/>
                <w:lang w:val="sq-AL"/>
              </w:rPr>
              <w:t xml:space="preserve"> cilat ndikojn</w:t>
            </w:r>
            <w:r w:rsidR="00BF7F9A" w:rsidRPr="00D278E2">
              <w:rPr>
                <w:sz w:val="20"/>
                <w:szCs w:val="20"/>
                <w:lang w:val="sq-AL"/>
              </w:rPr>
              <w:t>ë</w:t>
            </w:r>
            <w:r w:rsidRPr="00D278E2">
              <w:rPr>
                <w:sz w:val="20"/>
                <w:szCs w:val="20"/>
                <w:lang w:val="sq-AL"/>
              </w:rPr>
              <w:t xml:space="preserve"> direkt n</w:t>
            </w:r>
            <w:r w:rsidR="00BF7F9A" w:rsidRPr="00D278E2">
              <w:rPr>
                <w:sz w:val="20"/>
                <w:szCs w:val="20"/>
                <w:lang w:val="sq-AL"/>
              </w:rPr>
              <w:t>ë</w:t>
            </w:r>
            <w:r w:rsidRPr="00D278E2">
              <w:rPr>
                <w:sz w:val="20"/>
                <w:szCs w:val="20"/>
                <w:lang w:val="sq-AL"/>
              </w:rPr>
              <w:t xml:space="preserve"> kapital p</w:t>
            </w:r>
            <w:r w:rsidR="00BF7F9A" w:rsidRPr="00D278E2">
              <w:rPr>
                <w:sz w:val="20"/>
                <w:szCs w:val="20"/>
                <w:lang w:val="sq-AL"/>
              </w:rPr>
              <w:t>ë</w:t>
            </w:r>
            <w:r w:rsidRPr="00D278E2">
              <w:rPr>
                <w:sz w:val="20"/>
                <w:szCs w:val="20"/>
                <w:lang w:val="sq-AL"/>
              </w:rPr>
              <w:t>r periudh</w:t>
            </w:r>
            <w:r w:rsidR="00BF7F9A" w:rsidRPr="00D278E2">
              <w:rPr>
                <w:sz w:val="20"/>
                <w:szCs w:val="20"/>
                <w:lang w:val="sq-AL"/>
              </w:rPr>
              <w:t>ë</w:t>
            </w:r>
            <w:r w:rsidR="00337D69" w:rsidRPr="00D278E2">
              <w:rPr>
                <w:sz w:val="20"/>
                <w:szCs w:val="20"/>
                <w:lang w:val="sq-AL"/>
              </w:rPr>
              <w:t xml:space="preserve">n, </w:t>
            </w:r>
            <w:r w:rsidRPr="00D278E2">
              <w:rPr>
                <w:sz w:val="20"/>
                <w:szCs w:val="20"/>
                <w:lang w:val="sq-AL"/>
              </w:rPr>
              <w:t>efektet e ndryshimeve n</w:t>
            </w:r>
            <w:r w:rsidR="00BF7F9A" w:rsidRPr="00D278E2">
              <w:rPr>
                <w:sz w:val="20"/>
                <w:szCs w:val="20"/>
                <w:lang w:val="sq-AL"/>
              </w:rPr>
              <w:t>ë</w:t>
            </w:r>
            <w:r w:rsidRPr="00D278E2">
              <w:rPr>
                <w:sz w:val="20"/>
                <w:szCs w:val="20"/>
                <w:lang w:val="sq-AL"/>
              </w:rPr>
              <w:t xml:space="preserve"> politikat kontab</w:t>
            </w:r>
            <w:r w:rsidR="00BF7F9A" w:rsidRPr="00D278E2">
              <w:rPr>
                <w:sz w:val="20"/>
                <w:szCs w:val="20"/>
                <w:lang w:val="sq-AL"/>
              </w:rPr>
              <w:t>ë</w:t>
            </w:r>
            <w:r w:rsidRPr="00D278E2">
              <w:rPr>
                <w:sz w:val="20"/>
                <w:szCs w:val="20"/>
                <w:lang w:val="sq-AL"/>
              </w:rPr>
              <w:t>l</w:t>
            </w:r>
            <w:r w:rsidR="00337D69" w:rsidRPr="00D278E2">
              <w:rPr>
                <w:sz w:val="20"/>
                <w:szCs w:val="20"/>
                <w:lang w:val="sq-AL"/>
              </w:rPr>
              <w:t xml:space="preserve">, </w:t>
            </w:r>
            <w:r w:rsidRPr="00D278E2">
              <w:rPr>
                <w:sz w:val="20"/>
                <w:szCs w:val="20"/>
                <w:lang w:val="sq-AL"/>
              </w:rPr>
              <w:t>korrigjimet e gabimeve p</w:t>
            </w:r>
            <w:r w:rsidR="00BF7F9A" w:rsidRPr="00D278E2">
              <w:rPr>
                <w:sz w:val="20"/>
                <w:szCs w:val="20"/>
                <w:lang w:val="sq-AL"/>
              </w:rPr>
              <w:t>ë</w:t>
            </w:r>
            <w:r w:rsidRPr="00D278E2">
              <w:rPr>
                <w:sz w:val="20"/>
                <w:szCs w:val="20"/>
                <w:lang w:val="sq-AL"/>
              </w:rPr>
              <w:t>r periudh</w:t>
            </w:r>
            <w:r w:rsidR="00BF7F9A" w:rsidRPr="00D278E2">
              <w:rPr>
                <w:sz w:val="20"/>
                <w:szCs w:val="20"/>
                <w:lang w:val="sq-AL"/>
              </w:rPr>
              <w:t>ë</w:t>
            </w:r>
            <w:r w:rsidR="00337D69" w:rsidRPr="00D278E2">
              <w:rPr>
                <w:sz w:val="20"/>
                <w:szCs w:val="20"/>
                <w:lang w:val="sq-AL"/>
              </w:rPr>
              <w:t xml:space="preserve">n </w:t>
            </w:r>
            <w:r w:rsidRPr="00D278E2">
              <w:rPr>
                <w:sz w:val="20"/>
                <w:szCs w:val="20"/>
                <w:lang w:val="sq-AL"/>
              </w:rPr>
              <w:t>si dhe vlerat e tra</w:t>
            </w:r>
            <w:r w:rsidR="00337D69" w:rsidRPr="00D278E2">
              <w:rPr>
                <w:sz w:val="20"/>
                <w:szCs w:val="20"/>
                <w:lang w:val="sq-AL"/>
              </w:rPr>
              <w:t>n</w:t>
            </w:r>
            <w:r w:rsidRPr="00D278E2">
              <w:rPr>
                <w:sz w:val="20"/>
                <w:szCs w:val="20"/>
                <w:lang w:val="sq-AL"/>
              </w:rPr>
              <w:t>saksioneve me kapitalin e vet.</w:t>
            </w:r>
          </w:p>
          <w:p w:rsidR="00721630" w:rsidRPr="00D278E2" w:rsidRDefault="00721630" w:rsidP="00A25272">
            <w:pPr>
              <w:pStyle w:val="Default"/>
              <w:jc w:val="both"/>
              <w:rPr>
                <w:sz w:val="20"/>
                <w:szCs w:val="20"/>
                <w:lang w:val="sq-AL"/>
              </w:rPr>
            </w:pPr>
          </w:p>
          <w:p w:rsidR="00721630" w:rsidRPr="00D278E2" w:rsidRDefault="00721630" w:rsidP="00A25272">
            <w:pPr>
              <w:pStyle w:val="Default"/>
              <w:jc w:val="both"/>
              <w:rPr>
                <w:b/>
                <w:i/>
                <w:sz w:val="20"/>
                <w:szCs w:val="20"/>
                <w:lang w:val="sq-AL"/>
              </w:rPr>
            </w:pPr>
            <w:r w:rsidRPr="00D278E2">
              <w:rPr>
                <w:b/>
                <w:i/>
                <w:sz w:val="20"/>
                <w:szCs w:val="20"/>
                <w:lang w:val="sq-AL"/>
              </w:rPr>
              <w:t>Pasqyra e fluksit t</w:t>
            </w:r>
            <w:r w:rsidR="00BF7F9A" w:rsidRPr="00D278E2">
              <w:rPr>
                <w:b/>
                <w:i/>
                <w:sz w:val="20"/>
                <w:szCs w:val="20"/>
                <w:lang w:val="sq-AL"/>
              </w:rPr>
              <w:t>ë</w:t>
            </w:r>
            <w:r w:rsidRPr="00D278E2">
              <w:rPr>
                <w:b/>
                <w:i/>
                <w:sz w:val="20"/>
                <w:szCs w:val="20"/>
                <w:lang w:val="sq-AL"/>
              </w:rPr>
              <w:t xml:space="preserve"> mjeteve monetare</w:t>
            </w:r>
            <w:r w:rsidR="00B00F70" w:rsidRPr="00D278E2">
              <w:rPr>
                <w:b/>
                <w:sz w:val="20"/>
                <w:szCs w:val="20"/>
                <w:lang w:val="sq-AL"/>
              </w:rPr>
              <w:t>-</w:t>
            </w:r>
            <w:r w:rsidR="00B00F70" w:rsidRPr="00D278E2">
              <w:rPr>
                <w:sz w:val="20"/>
                <w:szCs w:val="20"/>
                <w:lang w:val="sq-AL"/>
              </w:rPr>
              <w:t xml:space="preserve"> Pasqyra financiare që paraqet informacion mbi ndryshimet n</w:t>
            </w:r>
            <w:r w:rsidR="00BF7F9A" w:rsidRPr="00D278E2">
              <w:rPr>
                <w:sz w:val="20"/>
                <w:szCs w:val="20"/>
                <w:lang w:val="sq-AL"/>
              </w:rPr>
              <w:t>ë</w:t>
            </w:r>
            <w:r w:rsidR="00B00F70" w:rsidRPr="00D278E2">
              <w:rPr>
                <w:sz w:val="20"/>
                <w:szCs w:val="20"/>
                <w:lang w:val="sq-AL"/>
              </w:rPr>
              <w:t xml:space="preserve"> mjete monetare dhe ekuivalent</w:t>
            </w:r>
            <w:r w:rsidR="00BF7F9A" w:rsidRPr="00D278E2">
              <w:rPr>
                <w:sz w:val="20"/>
                <w:szCs w:val="20"/>
                <w:lang w:val="sq-AL"/>
              </w:rPr>
              <w:t>ë</w:t>
            </w:r>
            <w:r w:rsidR="00B00F70" w:rsidRPr="00D278E2">
              <w:rPr>
                <w:sz w:val="20"/>
                <w:szCs w:val="20"/>
                <w:lang w:val="sq-AL"/>
              </w:rPr>
              <w:t xml:space="preserve"> t</w:t>
            </w:r>
            <w:r w:rsidR="00BF7F9A" w:rsidRPr="00D278E2">
              <w:rPr>
                <w:sz w:val="20"/>
                <w:szCs w:val="20"/>
                <w:lang w:val="sq-AL"/>
              </w:rPr>
              <w:t>ë</w:t>
            </w:r>
            <w:r w:rsidR="00B00F70" w:rsidRPr="00D278E2">
              <w:rPr>
                <w:sz w:val="20"/>
                <w:szCs w:val="20"/>
                <w:lang w:val="sq-AL"/>
              </w:rPr>
              <w:t xml:space="preserve"> mjeteve monetare p</w:t>
            </w:r>
            <w:r w:rsidR="00BF7F9A" w:rsidRPr="00D278E2">
              <w:rPr>
                <w:sz w:val="20"/>
                <w:szCs w:val="20"/>
                <w:lang w:val="sq-AL"/>
              </w:rPr>
              <w:t>ë</w:t>
            </w:r>
            <w:r w:rsidR="00B00F70" w:rsidRPr="00D278E2">
              <w:rPr>
                <w:sz w:val="20"/>
                <w:szCs w:val="20"/>
                <w:lang w:val="sq-AL"/>
              </w:rPr>
              <w:t>r periudh</w:t>
            </w:r>
            <w:r w:rsidR="00BF7F9A" w:rsidRPr="00D278E2">
              <w:rPr>
                <w:sz w:val="20"/>
                <w:szCs w:val="20"/>
                <w:lang w:val="sq-AL"/>
              </w:rPr>
              <w:t>ë</w:t>
            </w:r>
            <w:r w:rsidR="00B00F70" w:rsidRPr="00D278E2">
              <w:rPr>
                <w:sz w:val="20"/>
                <w:szCs w:val="20"/>
                <w:lang w:val="sq-AL"/>
              </w:rPr>
              <w:t>n, duke e paraqitur k</w:t>
            </w:r>
            <w:r w:rsidR="00BF7F9A" w:rsidRPr="00D278E2">
              <w:rPr>
                <w:sz w:val="20"/>
                <w:szCs w:val="20"/>
                <w:lang w:val="sq-AL"/>
              </w:rPr>
              <w:t>ë</w:t>
            </w:r>
            <w:r w:rsidR="00B00F70" w:rsidRPr="00D278E2">
              <w:rPr>
                <w:sz w:val="20"/>
                <w:szCs w:val="20"/>
                <w:lang w:val="sq-AL"/>
              </w:rPr>
              <w:t>t</w:t>
            </w:r>
            <w:r w:rsidR="00BF7F9A" w:rsidRPr="00D278E2">
              <w:rPr>
                <w:sz w:val="20"/>
                <w:szCs w:val="20"/>
                <w:lang w:val="sq-AL"/>
              </w:rPr>
              <w:t>ë</w:t>
            </w:r>
            <w:r w:rsidR="00B00F70" w:rsidRPr="00D278E2">
              <w:rPr>
                <w:sz w:val="20"/>
                <w:szCs w:val="20"/>
                <w:lang w:val="sq-AL"/>
              </w:rPr>
              <w:t xml:space="preserve"> informacion n</w:t>
            </w:r>
            <w:r w:rsidR="00BF7F9A" w:rsidRPr="00D278E2">
              <w:rPr>
                <w:sz w:val="20"/>
                <w:szCs w:val="20"/>
                <w:lang w:val="sq-AL"/>
              </w:rPr>
              <w:t>ë</w:t>
            </w:r>
            <w:r w:rsidR="00B00F70" w:rsidRPr="00D278E2">
              <w:rPr>
                <w:sz w:val="20"/>
                <w:szCs w:val="20"/>
                <w:lang w:val="sq-AL"/>
              </w:rPr>
              <w:t xml:space="preserve"> tre pjes</w:t>
            </w:r>
            <w:r w:rsidR="00BF7F9A" w:rsidRPr="00D278E2">
              <w:rPr>
                <w:sz w:val="20"/>
                <w:szCs w:val="20"/>
                <w:lang w:val="sq-AL"/>
              </w:rPr>
              <w:t>ë</w:t>
            </w:r>
            <w:r w:rsidR="00B00F70" w:rsidRPr="00D278E2">
              <w:rPr>
                <w:sz w:val="20"/>
                <w:szCs w:val="20"/>
                <w:lang w:val="sq-AL"/>
              </w:rPr>
              <w:t>: aktiviteti i shfryt</w:t>
            </w:r>
            <w:r w:rsidR="00BF7F9A" w:rsidRPr="00D278E2">
              <w:rPr>
                <w:sz w:val="20"/>
                <w:szCs w:val="20"/>
                <w:lang w:val="sq-AL"/>
              </w:rPr>
              <w:t>ë</w:t>
            </w:r>
            <w:r w:rsidR="00B00F70" w:rsidRPr="00D278E2">
              <w:rPr>
                <w:sz w:val="20"/>
                <w:szCs w:val="20"/>
                <w:lang w:val="sq-AL"/>
              </w:rPr>
              <w:t>zimit, i investimit dhe i financimit.</w:t>
            </w:r>
          </w:p>
          <w:p w:rsidR="00B00F70" w:rsidRPr="00D278E2" w:rsidRDefault="00B00F70" w:rsidP="00A25272">
            <w:pPr>
              <w:pStyle w:val="Default"/>
              <w:jc w:val="both"/>
              <w:rPr>
                <w:b/>
                <w:i/>
                <w:sz w:val="20"/>
                <w:szCs w:val="20"/>
                <w:lang w:val="sq-AL"/>
              </w:rPr>
            </w:pPr>
          </w:p>
          <w:p w:rsidR="00721630" w:rsidRPr="00D278E2" w:rsidRDefault="00721630" w:rsidP="00A25272">
            <w:pPr>
              <w:pStyle w:val="Default"/>
              <w:jc w:val="both"/>
              <w:rPr>
                <w:sz w:val="20"/>
                <w:szCs w:val="20"/>
                <w:lang w:val="sq-AL"/>
              </w:rPr>
            </w:pPr>
            <w:r w:rsidRPr="00D278E2">
              <w:rPr>
                <w:b/>
                <w:i/>
                <w:sz w:val="20"/>
                <w:szCs w:val="20"/>
                <w:lang w:val="sq-AL"/>
              </w:rPr>
              <w:t>Sh</w:t>
            </w:r>
            <w:r w:rsidR="00BF7F9A" w:rsidRPr="00D278E2">
              <w:rPr>
                <w:b/>
                <w:i/>
                <w:sz w:val="20"/>
                <w:szCs w:val="20"/>
                <w:lang w:val="sq-AL"/>
              </w:rPr>
              <w:t>ë</w:t>
            </w:r>
            <w:r w:rsidRPr="00D278E2">
              <w:rPr>
                <w:b/>
                <w:i/>
                <w:sz w:val="20"/>
                <w:szCs w:val="20"/>
                <w:lang w:val="sq-AL"/>
              </w:rPr>
              <w:t>nimet shpjeguese</w:t>
            </w:r>
            <w:r w:rsidR="00B00F70" w:rsidRPr="00D278E2">
              <w:rPr>
                <w:b/>
                <w:i/>
                <w:sz w:val="20"/>
                <w:szCs w:val="20"/>
                <w:lang w:val="sq-AL"/>
              </w:rPr>
              <w:t>-</w:t>
            </w:r>
            <w:r w:rsidR="00B00F70" w:rsidRPr="00D278E2">
              <w:rPr>
                <w:sz w:val="20"/>
                <w:szCs w:val="20"/>
                <w:lang w:val="sq-AL"/>
              </w:rPr>
              <w:t xml:space="preserve"> Pasqyra financiare që paraqet informacion shtes</w:t>
            </w:r>
            <w:r w:rsidR="00BF7F9A" w:rsidRPr="00D278E2">
              <w:rPr>
                <w:sz w:val="20"/>
                <w:szCs w:val="20"/>
                <w:lang w:val="sq-AL"/>
              </w:rPr>
              <w:t>ë</w:t>
            </w:r>
            <w:r w:rsidR="00337D69" w:rsidRPr="00D278E2">
              <w:rPr>
                <w:sz w:val="20"/>
                <w:szCs w:val="20"/>
                <w:lang w:val="sq-AL"/>
              </w:rPr>
              <w:t xml:space="preserve">, </w:t>
            </w:r>
            <w:r w:rsidR="00B00F70" w:rsidRPr="00D278E2">
              <w:rPr>
                <w:sz w:val="20"/>
                <w:szCs w:val="20"/>
                <w:lang w:val="sq-AL"/>
              </w:rPr>
              <w:t>p</w:t>
            </w:r>
            <w:r w:rsidR="00BF7F9A" w:rsidRPr="00D278E2">
              <w:rPr>
                <w:sz w:val="20"/>
                <w:szCs w:val="20"/>
                <w:lang w:val="sq-AL"/>
              </w:rPr>
              <w:t>ë</w:t>
            </w:r>
            <w:r w:rsidR="00B00F70" w:rsidRPr="00D278E2">
              <w:rPr>
                <w:sz w:val="20"/>
                <w:szCs w:val="20"/>
                <w:lang w:val="sq-AL"/>
              </w:rPr>
              <w:t>rveç atij t</w:t>
            </w:r>
            <w:r w:rsidR="00BF7F9A" w:rsidRPr="00D278E2">
              <w:rPr>
                <w:sz w:val="20"/>
                <w:szCs w:val="20"/>
                <w:lang w:val="sq-AL"/>
              </w:rPr>
              <w:t>ë</w:t>
            </w:r>
            <w:r w:rsidR="00B00F70" w:rsidRPr="00D278E2">
              <w:rPr>
                <w:sz w:val="20"/>
                <w:szCs w:val="20"/>
                <w:lang w:val="sq-AL"/>
              </w:rPr>
              <w:t xml:space="preserve"> paraqitur n</w:t>
            </w:r>
            <w:r w:rsidR="00BF7F9A" w:rsidRPr="00D278E2">
              <w:rPr>
                <w:sz w:val="20"/>
                <w:szCs w:val="20"/>
                <w:lang w:val="sq-AL"/>
              </w:rPr>
              <w:t>ë</w:t>
            </w:r>
            <w:r w:rsidR="00B00F70" w:rsidRPr="00D278E2">
              <w:rPr>
                <w:sz w:val="20"/>
                <w:szCs w:val="20"/>
                <w:lang w:val="sq-AL"/>
              </w:rPr>
              <w:t xml:space="preserve"> pasqyrat e m</w:t>
            </w:r>
            <w:r w:rsidR="00BF7F9A" w:rsidRPr="00D278E2">
              <w:rPr>
                <w:sz w:val="20"/>
                <w:szCs w:val="20"/>
                <w:lang w:val="sq-AL"/>
              </w:rPr>
              <w:t>ë</w:t>
            </w:r>
            <w:r w:rsidR="00B00F70" w:rsidRPr="00D278E2">
              <w:rPr>
                <w:sz w:val="20"/>
                <w:szCs w:val="20"/>
                <w:lang w:val="sq-AL"/>
              </w:rPr>
              <w:t>sip</w:t>
            </w:r>
            <w:r w:rsidR="00BF7F9A" w:rsidRPr="00D278E2">
              <w:rPr>
                <w:sz w:val="20"/>
                <w:szCs w:val="20"/>
                <w:lang w:val="sq-AL"/>
              </w:rPr>
              <w:t>ë</w:t>
            </w:r>
            <w:r w:rsidR="00B00F70" w:rsidRPr="00D278E2">
              <w:rPr>
                <w:sz w:val="20"/>
                <w:szCs w:val="20"/>
                <w:lang w:val="sq-AL"/>
              </w:rPr>
              <w:t>rme.</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5E1CB7" w:rsidP="00A25272">
            <w:pPr>
              <w:pStyle w:val="Default"/>
              <w:tabs>
                <w:tab w:val="left" w:pos="9720"/>
              </w:tabs>
              <w:jc w:val="both"/>
              <w:rPr>
                <w:sz w:val="20"/>
                <w:szCs w:val="20"/>
                <w:lang w:val="sq-AL"/>
              </w:rPr>
            </w:pPr>
            <w:r w:rsidRPr="00D278E2">
              <w:rPr>
                <w:b/>
                <w:sz w:val="20"/>
                <w:szCs w:val="20"/>
                <w:lang w:val="sq-AL"/>
              </w:rPr>
              <w:t>Materialiteti</w:t>
            </w:r>
            <w:r w:rsidR="00CD678A" w:rsidRPr="00D278E2">
              <w:rPr>
                <w:b/>
                <w:sz w:val="20"/>
                <w:szCs w:val="20"/>
                <w:lang w:val="sq-AL"/>
              </w:rPr>
              <w:t xml:space="preserve"> </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w:t>
            </w:r>
          </w:p>
        </w:tc>
        <w:tc>
          <w:tcPr>
            <w:tcW w:w="8910" w:type="dxa"/>
            <w:gridSpan w:val="2"/>
          </w:tcPr>
          <w:p w:rsidR="005E1CB7" w:rsidRPr="00D278E2" w:rsidRDefault="005E1CB7" w:rsidP="00B438D9">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Pasqyrat financiare do të përgatiten mbi bazën e konceptit të materialitetit. Standardet Kombëtare të Kontabilitetit nuk do të zbatohen për zërat jomateriale. Parimi i materialitetit përkufizohet dhe sqarohet në </w:t>
            </w:r>
            <w:r w:rsidRPr="00D278E2">
              <w:rPr>
                <w:rFonts w:ascii="Times New Roman" w:hAnsi="Times New Roman"/>
                <w:color w:val="000000"/>
                <w:sz w:val="20"/>
                <w:szCs w:val="20"/>
                <w:lang w:val="sq-AL"/>
              </w:rPr>
              <w:t xml:space="preserve">paragrafët 70 deri 76 të SKK 1 </w:t>
            </w:r>
            <w:r w:rsidR="00B438D9">
              <w:rPr>
                <w:rFonts w:ascii="Times New Roman" w:hAnsi="Times New Roman"/>
                <w:color w:val="000000"/>
                <w:sz w:val="20"/>
                <w:szCs w:val="20"/>
                <w:lang w:val="sq-AL"/>
              </w:rPr>
              <w:t>i përmirësuar</w:t>
            </w:r>
            <w:r w:rsidRPr="00D278E2">
              <w:rPr>
                <w:rFonts w:ascii="Times New Roman" w:hAnsi="Times New Roman"/>
                <w:i/>
                <w:color w:val="000000"/>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w:t>
            </w:r>
          </w:p>
        </w:tc>
        <w:tc>
          <w:tcPr>
            <w:tcW w:w="8910" w:type="dxa"/>
            <w:gridSpan w:val="2"/>
          </w:tcPr>
          <w:p w:rsidR="005E1CB7" w:rsidRPr="00D278E2" w:rsidRDefault="00337D69" w:rsidP="00424635">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Konsiderohen materiale m</w:t>
            </w:r>
            <w:r w:rsidR="005E1CB7" w:rsidRPr="00D278E2">
              <w:rPr>
                <w:rFonts w:ascii="Times New Roman" w:hAnsi="Times New Roman"/>
                <w:sz w:val="20"/>
                <w:szCs w:val="20"/>
                <w:lang w:val="sq-AL"/>
              </w:rPr>
              <w:t>osraportimet ose deklarimet e gabuara të zërave</w:t>
            </w:r>
            <w:r w:rsidR="008652EA" w:rsidRPr="00D278E2">
              <w:rPr>
                <w:rFonts w:ascii="Times New Roman" w:hAnsi="Times New Roman"/>
                <w:sz w:val="20"/>
                <w:szCs w:val="20"/>
                <w:lang w:val="sq-AL"/>
              </w:rPr>
              <w:t>,</w:t>
            </w:r>
            <w:r w:rsidR="005E1CB7" w:rsidRPr="00D278E2">
              <w:rPr>
                <w:rFonts w:ascii="Times New Roman" w:hAnsi="Times New Roman"/>
                <w:sz w:val="20"/>
                <w:szCs w:val="20"/>
                <w:lang w:val="sq-AL"/>
              </w:rPr>
              <w:t xml:space="preserve"> nëse ato në mënyrë individuale ose </w:t>
            </w:r>
            <w:r w:rsidR="00424635">
              <w:rPr>
                <w:rFonts w:ascii="Times New Roman" w:hAnsi="Times New Roman"/>
                <w:sz w:val="20"/>
                <w:szCs w:val="20"/>
                <w:lang w:val="sq-AL"/>
              </w:rPr>
              <w:t>të grupuara</w:t>
            </w:r>
            <w:r w:rsidR="005E1CB7" w:rsidRPr="00D278E2">
              <w:rPr>
                <w:rFonts w:ascii="Times New Roman" w:hAnsi="Times New Roman"/>
                <w:sz w:val="20"/>
                <w:szCs w:val="20"/>
                <w:lang w:val="sq-AL"/>
              </w:rPr>
              <w:t xml:space="preserve"> mund të ndikojnë në vendimet ekonomike të përdoruesve</w:t>
            </w:r>
            <w:r w:rsidR="00424635">
              <w:rPr>
                <w:rFonts w:ascii="Times New Roman" w:hAnsi="Times New Roman"/>
                <w:sz w:val="20"/>
                <w:szCs w:val="20"/>
                <w:lang w:val="sq-AL"/>
              </w:rPr>
              <w:t>,</w:t>
            </w:r>
            <w:r w:rsidRPr="00D278E2">
              <w:rPr>
                <w:rFonts w:ascii="Times New Roman" w:hAnsi="Times New Roman"/>
                <w:sz w:val="20"/>
                <w:szCs w:val="20"/>
                <w:lang w:val="sq-AL"/>
              </w:rPr>
              <w:t xml:space="preserve"> të marra mbi bazën e pasqyrave</w:t>
            </w:r>
            <w:r w:rsidR="005E1CB7" w:rsidRPr="00D278E2">
              <w:rPr>
                <w:rFonts w:ascii="Times New Roman" w:hAnsi="Times New Roman"/>
                <w:sz w:val="20"/>
                <w:szCs w:val="20"/>
                <w:lang w:val="sq-AL"/>
              </w:rPr>
              <w:t xml:space="preserve"> financiare. Materialiteti varet nga madhësia dhe natyra e mosveprimeve ose deklarimeve të gabuara </w:t>
            </w:r>
            <w:r w:rsidR="00472348" w:rsidRPr="00D278E2">
              <w:rPr>
                <w:rFonts w:ascii="Times New Roman" w:hAnsi="Times New Roman"/>
                <w:sz w:val="20"/>
                <w:szCs w:val="20"/>
                <w:lang w:val="sq-AL"/>
              </w:rPr>
              <w:t>të gjykuara në rrethanat aktuale</w:t>
            </w:r>
            <w:r w:rsidRPr="00D278E2">
              <w:rPr>
                <w:rFonts w:ascii="Times New Roman" w:hAnsi="Times New Roman"/>
                <w:sz w:val="20"/>
                <w:szCs w:val="20"/>
                <w:lang w:val="sq-AL"/>
              </w:rPr>
              <w:t>. M</w:t>
            </w:r>
            <w:r w:rsidR="005E1CB7" w:rsidRPr="00D278E2">
              <w:rPr>
                <w:rFonts w:ascii="Times New Roman" w:hAnsi="Times New Roman"/>
                <w:sz w:val="20"/>
                <w:szCs w:val="20"/>
                <w:lang w:val="sq-AL"/>
              </w:rPr>
              <w:t>adhësia ose natyra e zërit, ose një kombinim i të dyjave mund të jenë faktori përcaktues</w:t>
            </w:r>
            <w:r w:rsidR="00472348" w:rsidRPr="00D278E2">
              <w:rPr>
                <w:rFonts w:ascii="Times New Roman" w:hAnsi="Times New Roman"/>
                <w:sz w:val="20"/>
                <w:szCs w:val="20"/>
                <w:lang w:val="sq-AL"/>
              </w:rPr>
              <w:t xml:space="preserve"> i materialitetit</w:t>
            </w:r>
            <w:r w:rsidR="005E1CB7"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veç</w:t>
            </w:r>
            <w:r w:rsidR="00472348" w:rsidRPr="00D278E2">
              <w:rPr>
                <w:rFonts w:ascii="Times New Roman" w:hAnsi="Times New Roman"/>
                <w:sz w:val="20"/>
                <w:szCs w:val="20"/>
                <w:lang w:val="sq-AL"/>
              </w:rPr>
              <w:t>m</w:t>
            </w:r>
            <w:r w:rsidRPr="00D278E2">
              <w:rPr>
                <w:rFonts w:ascii="Times New Roman" w:hAnsi="Times New Roman"/>
                <w:sz w:val="20"/>
                <w:szCs w:val="20"/>
                <w:lang w:val="sq-AL"/>
              </w:rPr>
              <w:t xml:space="preserve">as secilën klasë </w:t>
            </w:r>
            <w:r w:rsidR="00CD678A" w:rsidRPr="00D278E2">
              <w:rPr>
                <w:rFonts w:ascii="Times New Roman" w:hAnsi="Times New Roman"/>
                <w:sz w:val="20"/>
                <w:szCs w:val="20"/>
                <w:lang w:val="sq-AL"/>
              </w:rPr>
              <w:t>materiale të zërave të ngjashëm</w:t>
            </w:r>
            <w:r w:rsidR="00472348" w:rsidRPr="00D278E2">
              <w:rPr>
                <w:rFonts w:ascii="Times New Roman" w:hAnsi="Times New Roman"/>
                <w:sz w:val="20"/>
                <w:szCs w:val="20"/>
                <w:lang w:val="sq-AL"/>
              </w:rPr>
              <w:t>. N</w:t>
            </w:r>
            <w:r w:rsidRPr="00D278E2">
              <w:rPr>
                <w:rFonts w:ascii="Times New Roman" w:hAnsi="Times New Roman"/>
                <w:sz w:val="20"/>
                <w:szCs w:val="20"/>
                <w:lang w:val="sq-AL"/>
              </w:rPr>
              <w:t>jë njësi ekonomike duhet të paraqesë veç</w:t>
            </w:r>
            <w:r w:rsidR="00472348" w:rsidRPr="00D278E2">
              <w:rPr>
                <w:rFonts w:ascii="Times New Roman" w:hAnsi="Times New Roman"/>
                <w:sz w:val="20"/>
                <w:szCs w:val="20"/>
                <w:lang w:val="sq-AL"/>
              </w:rPr>
              <w:t>m</w:t>
            </w:r>
            <w:r w:rsidRPr="00D278E2">
              <w:rPr>
                <w:rFonts w:ascii="Times New Roman" w:hAnsi="Times New Roman"/>
                <w:sz w:val="20"/>
                <w:szCs w:val="20"/>
                <w:lang w:val="sq-AL"/>
              </w:rPr>
              <w:t>as artikuj</w:t>
            </w:r>
            <w:r w:rsidR="00337D69" w:rsidRPr="00D278E2">
              <w:rPr>
                <w:rFonts w:ascii="Times New Roman" w:hAnsi="Times New Roman"/>
                <w:sz w:val="20"/>
                <w:szCs w:val="20"/>
                <w:lang w:val="sq-AL"/>
              </w:rPr>
              <w:t>,</w:t>
            </w:r>
            <w:r w:rsidRPr="00D278E2">
              <w:rPr>
                <w:rFonts w:ascii="Times New Roman" w:hAnsi="Times New Roman"/>
                <w:sz w:val="20"/>
                <w:szCs w:val="20"/>
                <w:lang w:val="sq-AL"/>
              </w:rPr>
              <w:t xml:space="preserve"> të një natyre ose </w:t>
            </w:r>
            <w:r w:rsidR="005D3B34" w:rsidRPr="00D278E2">
              <w:rPr>
                <w:rFonts w:ascii="Times New Roman" w:hAnsi="Times New Roman"/>
                <w:sz w:val="20"/>
                <w:szCs w:val="20"/>
                <w:lang w:val="sq-AL"/>
              </w:rPr>
              <w:t xml:space="preserve">fuksioni </w:t>
            </w:r>
            <w:r w:rsidR="00472348" w:rsidRPr="00D278E2">
              <w:rPr>
                <w:rFonts w:ascii="Times New Roman" w:hAnsi="Times New Roman"/>
                <w:sz w:val="20"/>
                <w:szCs w:val="20"/>
                <w:lang w:val="sq-AL"/>
              </w:rPr>
              <w:t>t</w:t>
            </w:r>
            <w:r w:rsidR="00BF7F9A" w:rsidRPr="00D278E2">
              <w:rPr>
                <w:rFonts w:ascii="Times New Roman" w:hAnsi="Times New Roman"/>
                <w:sz w:val="20"/>
                <w:szCs w:val="20"/>
                <w:lang w:val="sq-AL"/>
              </w:rPr>
              <w:t>ë</w:t>
            </w:r>
            <w:r w:rsidR="00472348" w:rsidRPr="00D278E2">
              <w:rPr>
                <w:rFonts w:ascii="Times New Roman" w:hAnsi="Times New Roman"/>
                <w:sz w:val="20"/>
                <w:szCs w:val="20"/>
                <w:lang w:val="sq-AL"/>
              </w:rPr>
              <w:t xml:space="preserve"> ndrysh</w:t>
            </w:r>
            <w:r w:rsidR="00BF7F9A" w:rsidRPr="00D278E2">
              <w:rPr>
                <w:rFonts w:ascii="Times New Roman" w:hAnsi="Times New Roman"/>
                <w:sz w:val="20"/>
                <w:szCs w:val="20"/>
                <w:lang w:val="sq-AL"/>
              </w:rPr>
              <w:t>ë</w:t>
            </w:r>
            <w:r w:rsidR="00472348" w:rsidRPr="00D278E2">
              <w:rPr>
                <w:rFonts w:ascii="Times New Roman" w:hAnsi="Times New Roman"/>
                <w:sz w:val="20"/>
                <w:szCs w:val="20"/>
                <w:lang w:val="sq-AL"/>
              </w:rPr>
              <w:t>m</w:t>
            </w:r>
            <w:r w:rsidR="00337D69" w:rsidRPr="00D278E2">
              <w:rPr>
                <w:rFonts w:ascii="Times New Roman" w:hAnsi="Times New Roman"/>
                <w:sz w:val="20"/>
                <w:szCs w:val="20"/>
                <w:lang w:val="sq-AL"/>
              </w:rPr>
              <w:t>,</w:t>
            </w:r>
            <w:r w:rsidR="00472348" w:rsidRPr="00D278E2">
              <w:rPr>
                <w:rFonts w:ascii="Times New Roman" w:hAnsi="Times New Roman"/>
                <w:sz w:val="20"/>
                <w:szCs w:val="20"/>
                <w:lang w:val="sq-AL"/>
              </w:rPr>
              <w:t xml:space="preserve"> </w:t>
            </w:r>
            <w:r w:rsidR="00A97A3B" w:rsidRPr="00D278E2">
              <w:rPr>
                <w:rFonts w:ascii="Times New Roman" w:hAnsi="Times New Roman"/>
                <w:sz w:val="20"/>
                <w:szCs w:val="20"/>
                <w:lang w:val="sq-AL"/>
              </w:rPr>
              <w:t>p</w:t>
            </w:r>
            <w:r w:rsidR="00BF7F9A" w:rsidRPr="00D278E2">
              <w:rPr>
                <w:rFonts w:ascii="Times New Roman" w:hAnsi="Times New Roman"/>
                <w:sz w:val="20"/>
                <w:szCs w:val="20"/>
                <w:lang w:val="sq-AL"/>
              </w:rPr>
              <w:t>ë</w:t>
            </w:r>
            <w:r w:rsidR="00337D69" w:rsidRPr="00D278E2">
              <w:rPr>
                <w:rFonts w:ascii="Times New Roman" w:hAnsi="Times New Roman"/>
                <w:sz w:val="20"/>
                <w:szCs w:val="20"/>
                <w:lang w:val="sq-AL"/>
              </w:rPr>
              <w:t xml:space="preserve">rveçse kur ata </w:t>
            </w:r>
            <w:r w:rsidR="00A97A3B" w:rsidRPr="00D278E2">
              <w:rPr>
                <w:rFonts w:ascii="Times New Roman" w:hAnsi="Times New Roman"/>
                <w:sz w:val="20"/>
                <w:szCs w:val="20"/>
                <w:lang w:val="sq-AL"/>
              </w:rPr>
              <w:t>jan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jomaterial.</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7319D1"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PARAQITJA </w:t>
            </w:r>
            <w:r w:rsidR="005E1CB7" w:rsidRPr="00D278E2">
              <w:rPr>
                <w:rFonts w:ascii="Times New Roman" w:hAnsi="Times New Roman"/>
                <w:b/>
                <w:sz w:val="20"/>
                <w:szCs w:val="20"/>
                <w:lang w:val="sq-AL"/>
              </w:rPr>
              <w:t>E VËRTETË DHE E DREJTË</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w:t>
            </w:r>
          </w:p>
        </w:tc>
        <w:tc>
          <w:tcPr>
            <w:tcW w:w="8910" w:type="dxa"/>
            <w:gridSpan w:val="2"/>
          </w:tcPr>
          <w:p w:rsidR="00D37BCE" w:rsidRPr="00D278E2" w:rsidRDefault="00337D69"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paraqitje</w:t>
            </w:r>
            <w:r w:rsidR="005E1CB7" w:rsidRPr="00D278E2">
              <w:rPr>
                <w:rFonts w:ascii="Times New Roman" w:hAnsi="Times New Roman"/>
                <w:sz w:val="20"/>
                <w:szCs w:val="20"/>
                <w:lang w:val="sq-AL"/>
              </w:rPr>
              <w:t xml:space="preserve"> </w:t>
            </w:r>
            <w:r w:rsidR="00D37BCE" w:rsidRPr="00D278E2">
              <w:rPr>
                <w:rFonts w:ascii="Times New Roman" w:hAnsi="Times New Roman"/>
                <w:sz w:val="20"/>
                <w:szCs w:val="20"/>
                <w:lang w:val="sq-AL"/>
              </w:rPr>
              <w:t xml:space="preserve">e vërtetë dhe e drejtë </w:t>
            </w:r>
            <w:r w:rsidR="005E1CB7" w:rsidRPr="00D278E2">
              <w:rPr>
                <w:rFonts w:ascii="Times New Roman" w:hAnsi="Times New Roman"/>
                <w:sz w:val="20"/>
                <w:szCs w:val="20"/>
                <w:lang w:val="sq-AL"/>
              </w:rPr>
              <w:t xml:space="preserve">kërkon </w:t>
            </w:r>
            <w:r w:rsidR="00D37BCE" w:rsidRPr="00D278E2">
              <w:rPr>
                <w:rFonts w:ascii="Times New Roman" w:hAnsi="Times New Roman"/>
                <w:sz w:val="20"/>
                <w:szCs w:val="20"/>
                <w:lang w:val="sq-AL"/>
              </w:rPr>
              <w:t>nj</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regjistrim </w:t>
            </w:r>
            <w:r w:rsidR="00D37BCE" w:rsidRPr="00D278E2">
              <w:rPr>
                <w:rFonts w:ascii="Times New Roman" w:hAnsi="Times New Roman"/>
                <w:sz w:val="20"/>
                <w:szCs w:val="20"/>
                <w:lang w:val="sq-AL"/>
              </w:rPr>
              <w:t>t</w:t>
            </w:r>
            <w:r w:rsidR="00BF7F9A" w:rsidRPr="00D278E2">
              <w:rPr>
                <w:rFonts w:ascii="Times New Roman" w:hAnsi="Times New Roman"/>
                <w:sz w:val="20"/>
                <w:szCs w:val="20"/>
                <w:lang w:val="sq-AL"/>
              </w:rPr>
              <w:t>ë</w:t>
            </w:r>
            <w:r w:rsidR="00D37BCE" w:rsidRPr="00D278E2">
              <w:rPr>
                <w:rFonts w:ascii="Times New Roman" w:hAnsi="Times New Roman"/>
                <w:sz w:val="20"/>
                <w:szCs w:val="20"/>
                <w:lang w:val="sq-AL"/>
              </w:rPr>
              <w:t xml:space="preserve"> besuesh</w:t>
            </w:r>
            <w:r w:rsidR="00BF7F9A" w:rsidRPr="00D278E2">
              <w:rPr>
                <w:rFonts w:ascii="Times New Roman" w:hAnsi="Times New Roman"/>
                <w:sz w:val="20"/>
                <w:szCs w:val="20"/>
                <w:lang w:val="sq-AL"/>
              </w:rPr>
              <w:t>ë</w:t>
            </w:r>
            <w:r w:rsidR="00D37BCE" w:rsidRPr="00D278E2">
              <w:rPr>
                <w:rFonts w:ascii="Times New Roman" w:hAnsi="Times New Roman"/>
                <w:sz w:val="20"/>
                <w:szCs w:val="20"/>
                <w:lang w:val="sq-AL"/>
              </w:rPr>
              <w:t xml:space="preserve">m </w:t>
            </w:r>
            <w:r w:rsidR="005E1CB7" w:rsidRPr="00D278E2">
              <w:rPr>
                <w:rFonts w:ascii="Times New Roman" w:hAnsi="Times New Roman"/>
                <w:sz w:val="20"/>
                <w:szCs w:val="20"/>
                <w:lang w:val="sq-AL"/>
              </w:rPr>
              <w:t xml:space="preserve">të efekteve të transaksioneve, ngjarjeve dhe kushteve të tjera në përputhje me përkufizimet dhe kriteret e njohjes së aktiveve, detyrimeve, të ardhurave dhe shpenzimeve të përcaktuara në SKK 1 </w:t>
            </w:r>
            <w:r w:rsidR="005E1CB7" w:rsidRPr="00424635">
              <w:rPr>
                <w:rFonts w:ascii="Times New Roman" w:hAnsi="Times New Roman"/>
                <w:i/>
                <w:sz w:val="20"/>
                <w:szCs w:val="20"/>
                <w:lang w:val="sq-AL"/>
              </w:rPr>
              <w:t>Kuadri i Përgjithshëm për Përgatitjen e Pasqyrave Financiare</w:t>
            </w:r>
            <w:r w:rsidR="005E1CB7" w:rsidRPr="00D278E2">
              <w:rPr>
                <w:rFonts w:ascii="Times New Roman" w:hAnsi="Times New Roman"/>
                <w:sz w:val="20"/>
                <w:szCs w:val="20"/>
                <w:lang w:val="sq-AL"/>
              </w:rPr>
              <w:t xml:space="preserve">. </w:t>
            </w:r>
          </w:p>
          <w:p w:rsidR="00D37BCE" w:rsidRPr="00D278E2" w:rsidRDefault="00D37BCE"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Z</w:t>
            </w:r>
            <w:r w:rsidR="005E1CB7" w:rsidRPr="00D278E2">
              <w:rPr>
                <w:rFonts w:ascii="Times New Roman" w:hAnsi="Times New Roman"/>
                <w:sz w:val="20"/>
                <w:szCs w:val="20"/>
                <w:lang w:val="sq-AL"/>
              </w:rPr>
              <w:t>batimi i Standard</w:t>
            </w:r>
            <w:r w:rsidR="00424635">
              <w:rPr>
                <w:rFonts w:ascii="Times New Roman" w:hAnsi="Times New Roman"/>
                <w:sz w:val="20"/>
                <w:szCs w:val="20"/>
                <w:lang w:val="sq-AL"/>
              </w:rPr>
              <w:t xml:space="preserve">eve Kombëtare të Kontabilitetit, </w:t>
            </w:r>
            <w:r w:rsidR="005E1CB7" w:rsidRPr="00D278E2">
              <w:rPr>
                <w:rFonts w:ascii="Times New Roman" w:hAnsi="Times New Roman"/>
                <w:sz w:val="20"/>
                <w:szCs w:val="20"/>
                <w:lang w:val="sq-AL"/>
              </w:rPr>
              <w:t>me dhënie informacionesh shpjeguese shtesë kur është e</w:t>
            </w:r>
            <w:r w:rsidRPr="00D278E2">
              <w:rPr>
                <w:rFonts w:ascii="Times New Roman" w:hAnsi="Times New Roman"/>
                <w:sz w:val="20"/>
                <w:szCs w:val="20"/>
                <w:lang w:val="sq-AL"/>
              </w:rPr>
              <w:t xml:space="preserve"> </w:t>
            </w:r>
            <w:r w:rsidR="005E1CB7" w:rsidRPr="00D278E2">
              <w:rPr>
                <w:rFonts w:ascii="Times New Roman" w:hAnsi="Times New Roman"/>
                <w:sz w:val="20"/>
                <w:szCs w:val="20"/>
                <w:lang w:val="sq-AL"/>
              </w:rPr>
              <w:t>nevojshme, supozohet të rezultojë në pasqyra financiar</w:t>
            </w:r>
            <w:r w:rsidRPr="00D278E2">
              <w:rPr>
                <w:rFonts w:ascii="Times New Roman" w:hAnsi="Times New Roman"/>
                <w:sz w:val="20"/>
                <w:szCs w:val="20"/>
                <w:lang w:val="sq-AL"/>
              </w:rPr>
              <w:t xml:space="preserve">e që arrijnë një paraqitje </w:t>
            </w:r>
            <w:r w:rsidR="005E1CB7" w:rsidRPr="00D278E2">
              <w:rPr>
                <w:rFonts w:ascii="Times New Roman" w:hAnsi="Times New Roman"/>
                <w:sz w:val="20"/>
                <w:szCs w:val="20"/>
                <w:lang w:val="sq-AL"/>
              </w:rPr>
              <w:t>të vërtetë dhe të drejtë të pozicionit financiar, perform</w:t>
            </w:r>
            <w:r w:rsidR="00337D69" w:rsidRPr="00D278E2">
              <w:rPr>
                <w:rFonts w:ascii="Times New Roman" w:hAnsi="Times New Roman"/>
                <w:sz w:val="20"/>
                <w:szCs w:val="20"/>
                <w:lang w:val="sq-AL"/>
              </w:rPr>
              <w:t>ancës financiare dhe fluksit të mjeteve monetare</w:t>
            </w:r>
            <w:r w:rsidR="005E1CB7" w:rsidRPr="00D278E2">
              <w:rPr>
                <w:rFonts w:ascii="Times New Roman" w:hAnsi="Times New Roman"/>
                <w:sz w:val="20"/>
                <w:szCs w:val="20"/>
                <w:lang w:val="sq-AL"/>
              </w:rPr>
              <w:t xml:space="preserve"> </w:t>
            </w:r>
            <w:r w:rsidR="00522180" w:rsidRPr="00D278E2">
              <w:rPr>
                <w:rFonts w:ascii="Times New Roman" w:hAnsi="Times New Roman"/>
                <w:sz w:val="20"/>
                <w:szCs w:val="20"/>
                <w:lang w:val="sq-AL"/>
              </w:rPr>
              <w:t>t</w:t>
            </w:r>
            <w:r w:rsidRPr="00D278E2">
              <w:rPr>
                <w:rFonts w:ascii="Times New Roman" w:hAnsi="Times New Roman"/>
                <w:sz w:val="20"/>
                <w:szCs w:val="20"/>
                <w:lang w:val="sq-AL"/>
              </w:rPr>
              <w:t>ë njësi</w:t>
            </w:r>
            <w:r w:rsidR="009A38E0">
              <w:rPr>
                <w:rFonts w:ascii="Times New Roman" w:hAnsi="Times New Roman"/>
                <w:sz w:val="20"/>
                <w:szCs w:val="20"/>
                <w:lang w:val="sq-AL"/>
              </w:rPr>
              <w:t>së</w:t>
            </w:r>
            <w:r w:rsidRPr="00D278E2">
              <w:rPr>
                <w:rFonts w:ascii="Times New Roman" w:hAnsi="Times New Roman"/>
                <w:sz w:val="20"/>
                <w:szCs w:val="20"/>
                <w:lang w:val="sq-AL"/>
              </w:rPr>
              <w:t xml:space="preserve"> ekonomike</w:t>
            </w:r>
            <w:r w:rsidR="005E1CB7" w:rsidRPr="00D278E2">
              <w:rPr>
                <w:rFonts w:ascii="Times New Roman" w:hAnsi="Times New Roman"/>
                <w:sz w:val="20"/>
                <w:szCs w:val="20"/>
                <w:lang w:val="sq-AL"/>
              </w:rPr>
              <w:t xml:space="preserve">. </w:t>
            </w:r>
          </w:p>
          <w:p w:rsidR="005E1CB7" w:rsidRPr="00D278E2" w:rsidRDefault="005E1CB7" w:rsidP="00A25272">
            <w:pPr>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Dhënia e informacioneve shpjeguese shte</w:t>
            </w:r>
            <w:r w:rsidR="00337D69" w:rsidRPr="00D278E2">
              <w:rPr>
                <w:rFonts w:ascii="Times New Roman" w:hAnsi="Times New Roman"/>
                <w:sz w:val="20"/>
                <w:szCs w:val="20"/>
                <w:lang w:val="sq-AL"/>
              </w:rPr>
              <w:t>së të përmendura më sipër</w:t>
            </w:r>
            <w:r w:rsidRPr="00D278E2">
              <w:rPr>
                <w:rFonts w:ascii="Times New Roman" w:hAnsi="Times New Roman"/>
                <w:sz w:val="20"/>
                <w:szCs w:val="20"/>
                <w:lang w:val="sq-AL"/>
              </w:rPr>
              <w:t xml:space="preserve"> është e nevojshme kur pajtueshmëria me kërkesat specifike në Standardet Kombë</w:t>
            </w:r>
            <w:r w:rsidR="00D37BCE" w:rsidRPr="00D278E2">
              <w:rPr>
                <w:rFonts w:ascii="Times New Roman" w:hAnsi="Times New Roman"/>
                <w:sz w:val="20"/>
                <w:szCs w:val="20"/>
                <w:lang w:val="sq-AL"/>
              </w:rPr>
              <w:t xml:space="preserve">tare të Kontabilitetit </w:t>
            </w:r>
            <w:r w:rsidRPr="00D278E2">
              <w:rPr>
                <w:rFonts w:ascii="Times New Roman" w:hAnsi="Times New Roman"/>
                <w:sz w:val="20"/>
                <w:szCs w:val="20"/>
                <w:lang w:val="sq-AL"/>
              </w:rPr>
              <w:t>është e pamjaftueshme për të mundësuar përdoruesit të kuptojnë efektin e transaksioneve të veçanta, ngjarjeve dhe kushteve të tjera në pozicionin financiar dhe performancën financiare të njësisë ekonomike.</w:t>
            </w:r>
            <w:r w:rsidR="00D37BCE" w:rsidRPr="00D278E2">
              <w:rPr>
                <w:rFonts w:ascii="Times New Roman" w:hAnsi="Times New Roman"/>
                <w:sz w:val="20"/>
                <w:szCs w:val="20"/>
                <w:lang w:val="sq-AL"/>
              </w:rPr>
              <w:t xml:space="preserve"> </w:t>
            </w:r>
          </w:p>
        </w:tc>
      </w:tr>
      <w:tr w:rsidR="005E1CB7" w:rsidRPr="00C67FC3" w:rsidTr="00E23CFD">
        <w:trPr>
          <w:trHeight w:val="291"/>
        </w:trPr>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Pajtueshmëria me Standardet Kombëtare të Kontabilitetit</w:t>
            </w:r>
          </w:p>
        </w:tc>
      </w:tr>
      <w:tr w:rsidR="005E1CB7" w:rsidRPr="00C67FC3" w:rsidTr="00E23CFD">
        <w:tc>
          <w:tcPr>
            <w:tcW w:w="828" w:type="dxa"/>
          </w:tcPr>
          <w:p w:rsidR="005E1CB7" w:rsidRPr="00D278E2" w:rsidRDefault="00EA1088"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Pr>
                <w:rFonts w:ascii="Times New Roman" w:hAnsi="Times New Roman"/>
                <w:sz w:val="20"/>
                <w:szCs w:val="20"/>
                <w:lang w:val="sq-AL"/>
              </w:rPr>
              <w:t>9</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w:t>
            </w:r>
            <w:r w:rsidR="0084178D" w:rsidRPr="00D278E2">
              <w:rPr>
                <w:rFonts w:ascii="Times New Roman" w:hAnsi="Times New Roman"/>
                <w:sz w:val="20"/>
                <w:szCs w:val="20"/>
                <w:lang w:val="sq-AL"/>
              </w:rPr>
              <w:t>,</w:t>
            </w:r>
            <w:r w:rsidRPr="00D278E2">
              <w:rPr>
                <w:rFonts w:ascii="Times New Roman" w:hAnsi="Times New Roman"/>
                <w:sz w:val="20"/>
                <w:szCs w:val="20"/>
                <w:lang w:val="sq-AL"/>
              </w:rPr>
              <w:t xml:space="preserve"> pasqyrat financiare të së cilë</w:t>
            </w:r>
            <w:r w:rsidR="0084178D" w:rsidRPr="00D278E2">
              <w:rPr>
                <w:rFonts w:ascii="Times New Roman" w:hAnsi="Times New Roman"/>
                <w:sz w:val="20"/>
                <w:szCs w:val="20"/>
                <w:lang w:val="sq-AL"/>
              </w:rPr>
              <w:t>s janë në përputhje me SKK-t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w:t>
            </w:r>
            <w:r w:rsidR="00533DD7">
              <w:rPr>
                <w:rFonts w:ascii="Times New Roman" w:hAnsi="Times New Roman"/>
                <w:sz w:val="20"/>
                <w:szCs w:val="20"/>
                <w:lang w:val="sq-AL"/>
              </w:rPr>
              <w:t xml:space="preserve">e përmirësuara, </w:t>
            </w:r>
            <w:r w:rsidRPr="00D278E2">
              <w:rPr>
                <w:rFonts w:ascii="Times New Roman" w:hAnsi="Times New Roman"/>
                <w:sz w:val="20"/>
                <w:szCs w:val="20"/>
                <w:lang w:val="sq-AL"/>
              </w:rPr>
              <w:t xml:space="preserve">duhet të </w:t>
            </w:r>
            <w:r w:rsidR="0084178D" w:rsidRPr="00533DD7">
              <w:rPr>
                <w:rFonts w:ascii="Times New Roman" w:hAnsi="Times New Roman"/>
                <w:sz w:val="20"/>
                <w:szCs w:val="20"/>
                <w:lang w:val="sq-AL"/>
              </w:rPr>
              <w:t>jap</w:t>
            </w:r>
            <w:r w:rsidR="00BF7F9A" w:rsidRPr="00533DD7">
              <w:rPr>
                <w:rFonts w:ascii="Times New Roman" w:hAnsi="Times New Roman"/>
                <w:sz w:val="20"/>
                <w:szCs w:val="20"/>
                <w:lang w:val="sq-AL"/>
              </w:rPr>
              <w:t>ë</w:t>
            </w:r>
            <w:r w:rsidRPr="00533DD7">
              <w:rPr>
                <w:rFonts w:ascii="Times New Roman" w:hAnsi="Times New Roman"/>
                <w:sz w:val="20"/>
                <w:szCs w:val="20"/>
                <w:lang w:val="sq-AL"/>
              </w:rPr>
              <w:t xml:space="preserve"> </w:t>
            </w:r>
            <w:r w:rsidR="0084178D" w:rsidRPr="00533DD7">
              <w:rPr>
                <w:rFonts w:ascii="Times New Roman" w:hAnsi="Times New Roman"/>
                <w:sz w:val="20"/>
                <w:szCs w:val="20"/>
                <w:lang w:val="sq-AL"/>
              </w:rPr>
              <w:t xml:space="preserve">në shënimet shpjeguese </w:t>
            </w:r>
            <w:r w:rsidRPr="00533DD7">
              <w:rPr>
                <w:rFonts w:ascii="Times New Roman" w:hAnsi="Times New Roman"/>
                <w:sz w:val="20"/>
                <w:szCs w:val="20"/>
                <w:lang w:val="sq-AL"/>
              </w:rPr>
              <w:t xml:space="preserve">një deklaratë </w:t>
            </w:r>
            <w:r w:rsidR="000C30DC" w:rsidRPr="00533DD7">
              <w:rPr>
                <w:rFonts w:ascii="Times New Roman" w:hAnsi="Times New Roman"/>
                <w:sz w:val="20"/>
                <w:szCs w:val="20"/>
                <w:lang w:val="sq-AL"/>
              </w:rPr>
              <w:t>të qartë</w:t>
            </w:r>
            <w:r w:rsidRPr="00533DD7">
              <w:rPr>
                <w:rFonts w:ascii="Times New Roman" w:hAnsi="Times New Roman"/>
                <w:sz w:val="20"/>
                <w:szCs w:val="20"/>
                <w:lang w:val="sq-AL"/>
              </w:rPr>
              <w:t xml:space="preserve"> dhe pa rezerva të kësaj pajtueshmërie.</w:t>
            </w:r>
            <w:r w:rsidRPr="00D278E2">
              <w:rPr>
                <w:rFonts w:ascii="Times New Roman" w:hAnsi="Times New Roman"/>
                <w:sz w:val="20"/>
                <w:szCs w:val="20"/>
                <w:lang w:val="sq-AL"/>
              </w:rPr>
              <w:t xml:space="preserve"> </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10</w:t>
            </w:r>
          </w:p>
        </w:tc>
        <w:tc>
          <w:tcPr>
            <w:tcW w:w="8910" w:type="dxa"/>
            <w:gridSpan w:val="2"/>
          </w:tcPr>
          <w:p w:rsidR="005E1CB7" w:rsidRPr="00D278E2" w:rsidRDefault="005E1CB7" w:rsidP="00D11856">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rrethana jashtëzakonisht të rralla në të cilat drejtuesi</w:t>
            </w:r>
            <w:r w:rsidR="007F1C97" w:rsidRPr="00D278E2">
              <w:rPr>
                <w:rFonts w:ascii="Times New Roman" w:hAnsi="Times New Roman"/>
                <w:sz w:val="20"/>
                <w:szCs w:val="20"/>
                <w:lang w:val="sq-AL"/>
              </w:rPr>
              <w:t xml:space="preserve">t e njësisë ekonomike </w:t>
            </w:r>
            <w:r w:rsidRPr="00D278E2">
              <w:rPr>
                <w:rFonts w:ascii="Times New Roman" w:hAnsi="Times New Roman"/>
                <w:sz w:val="20"/>
                <w:szCs w:val="20"/>
                <w:lang w:val="sq-AL"/>
              </w:rPr>
              <w:t xml:space="preserve">konstatojnë se përputhshmëria me dispozita të caktuara të Standardeve Kombëtare të Kontabilitetit nuk bën </w:t>
            </w:r>
            <w:r w:rsidR="007F1C97" w:rsidRPr="00D278E2">
              <w:rPr>
                <w:rFonts w:ascii="Times New Roman" w:hAnsi="Times New Roman"/>
                <w:sz w:val="20"/>
                <w:szCs w:val="20"/>
                <w:lang w:val="sq-AL"/>
              </w:rPr>
              <w:t>të mundur paraqitjen e</w:t>
            </w:r>
            <w:r w:rsidRPr="00D278E2">
              <w:rPr>
                <w:rFonts w:ascii="Times New Roman" w:hAnsi="Times New Roman"/>
                <w:sz w:val="20"/>
                <w:szCs w:val="20"/>
                <w:lang w:val="sq-AL"/>
              </w:rPr>
              <w:t xml:space="preserve"> vërtetë dhe të drejtë të pozicionit financiar, performancës financiare dhe flukseve të </w:t>
            </w:r>
            <w:r w:rsidR="000C30DC" w:rsidRPr="00D278E2">
              <w:rPr>
                <w:rFonts w:ascii="Times New Roman" w:hAnsi="Times New Roman"/>
                <w:sz w:val="20"/>
                <w:szCs w:val="20"/>
                <w:lang w:val="sq-AL"/>
              </w:rPr>
              <w:t>mjeteve monetare</w:t>
            </w:r>
            <w:r w:rsidR="00D11856">
              <w:rPr>
                <w:rFonts w:ascii="Times New Roman" w:hAnsi="Times New Roman"/>
                <w:sz w:val="20"/>
                <w:szCs w:val="20"/>
                <w:lang w:val="sq-AL"/>
              </w:rPr>
              <w:t>,</w:t>
            </w:r>
            <w:r w:rsidR="007F1C97" w:rsidRPr="00D278E2">
              <w:rPr>
                <w:rFonts w:ascii="Times New Roman" w:hAnsi="Times New Roman"/>
                <w:sz w:val="20"/>
                <w:szCs w:val="20"/>
                <w:lang w:val="sq-AL"/>
              </w:rPr>
              <w:t xml:space="preserve"> atëherë d</w:t>
            </w:r>
            <w:r w:rsidRPr="00D278E2">
              <w:rPr>
                <w:rFonts w:ascii="Times New Roman" w:hAnsi="Times New Roman"/>
                <w:sz w:val="20"/>
                <w:szCs w:val="20"/>
                <w:lang w:val="sq-AL"/>
              </w:rPr>
              <w:t xml:space="preserve">rejtuesit duhet </w:t>
            </w:r>
            <w:r w:rsidR="00D11856">
              <w:rPr>
                <w:rFonts w:ascii="Times New Roman" w:hAnsi="Times New Roman"/>
                <w:sz w:val="20"/>
                <w:szCs w:val="20"/>
                <w:lang w:val="sq-AL"/>
              </w:rPr>
              <w:t>t’i</w:t>
            </w:r>
            <w:r w:rsidRPr="00D278E2">
              <w:rPr>
                <w:rFonts w:ascii="Times New Roman" w:hAnsi="Times New Roman"/>
                <w:sz w:val="20"/>
                <w:szCs w:val="20"/>
                <w:lang w:val="sq-AL"/>
              </w:rPr>
              <w:t xml:space="preserve"> përgatisin pasqyrat financiare në bazë të kërkesës për një paraqitje të vërtetë dhe të drejtë siç kërkohet nga </w:t>
            </w:r>
            <w:r w:rsidR="00D11856" w:rsidRPr="00D11856">
              <w:rPr>
                <w:rFonts w:ascii="Times New Roman" w:hAnsi="Times New Roman"/>
                <w:sz w:val="20"/>
                <w:szCs w:val="20"/>
                <w:lang w:val="sq-AL"/>
              </w:rPr>
              <w:t>p</w:t>
            </w:r>
            <w:r w:rsidRPr="00D11856">
              <w:rPr>
                <w:rFonts w:ascii="Times New Roman" w:hAnsi="Times New Roman"/>
                <w:sz w:val="20"/>
                <w:szCs w:val="20"/>
                <w:lang w:val="sq-AL"/>
              </w:rPr>
              <w:t xml:space="preserve">aragrafi 8 i SKK 1 </w:t>
            </w:r>
            <w:r w:rsidRPr="00D278E2">
              <w:rPr>
                <w:rFonts w:ascii="Times New Roman" w:hAnsi="Times New Roman"/>
                <w:i/>
                <w:sz w:val="20"/>
                <w:szCs w:val="20"/>
                <w:lang w:val="sq-AL"/>
              </w:rPr>
              <w:t>K</w:t>
            </w:r>
            <w:r w:rsidR="000C30DC" w:rsidRPr="00D278E2">
              <w:rPr>
                <w:rFonts w:ascii="Times New Roman" w:hAnsi="Times New Roman"/>
                <w:i/>
                <w:sz w:val="20"/>
                <w:szCs w:val="20"/>
                <w:lang w:val="sq-AL"/>
              </w:rPr>
              <w:t>uadri i Përgjithshëm</w:t>
            </w:r>
            <w:r w:rsidRPr="00D278E2">
              <w:rPr>
                <w:rFonts w:ascii="Times New Roman" w:hAnsi="Times New Roman"/>
                <w:i/>
                <w:sz w:val="20"/>
                <w:szCs w:val="20"/>
                <w:lang w:val="sq-AL"/>
              </w:rPr>
              <w:t xml:space="preserve"> për Përgatitjen e Pasqyrave Financiare</w:t>
            </w:r>
            <w:r w:rsidRPr="00D278E2">
              <w:rPr>
                <w:rFonts w:ascii="Times New Roman" w:hAnsi="Times New Roman"/>
                <w:sz w:val="20"/>
                <w:szCs w:val="20"/>
                <w:lang w:val="sq-AL"/>
              </w:rPr>
              <w:t>.</w:t>
            </w:r>
          </w:p>
        </w:tc>
      </w:tr>
      <w:tr w:rsidR="005E1CB7" w:rsidRPr="00146C06"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11</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një njësi ekonomike niset nga një kërkesë e Standardeve Kombëtare të Kontabilitetit në përputhje me paragrafin 10, ajo duhet të japë informacionin shpjegues në vijim: </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 se drejtimi ka arritur në përfundimin se pasqyrat financiare paraqesin besnikërisht pozicionin financiar, performancën financiare dhe flukset e </w:t>
            </w:r>
            <w:r w:rsidR="00522180" w:rsidRPr="00D278E2">
              <w:rPr>
                <w:rFonts w:ascii="Times New Roman" w:hAnsi="Times New Roman"/>
                <w:sz w:val="20"/>
                <w:szCs w:val="20"/>
                <w:lang w:val="sq-AL"/>
              </w:rPr>
              <w:t>mjeteve</w:t>
            </w:r>
            <w:r w:rsidR="007F1C97" w:rsidRPr="00D278E2">
              <w:rPr>
                <w:rFonts w:ascii="Times New Roman" w:hAnsi="Times New Roman"/>
                <w:sz w:val="20"/>
                <w:szCs w:val="20"/>
                <w:lang w:val="sq-AL"/>
              </w:rPr>
              <w:t xml:space="preserve"> monetare t</w:t>
            </w:r>
            <w:r w:rsidR="000C30DC" w:rsidRPr="00D278E2">
              <w:rPr>
                <w:rFonts w:ascii="Times New Roman" w:hAnsi="Times New Roman"/>
                <w:sz w:val="20"/>
                <w:szCs w:val="20"/>
                <w:lang w:val="sq-AL"/>
              </w:rPr>
              <w:t>ë njësisë ekonomike;</w:t>
            </w:r>
            <w:r w:rsidRPr="00D278E2">
              <w:rPr>
                <w:rFonts w:ascii="Times New Roman" w:hAnsi="Times New Roman"/>
                <w:sz w:val="20"/>
                <w:szCs w:val="20"/>
                <w:lang w:val="sq-AL"/>
              </w:rPr>
              <w:t xml:space="preserve"> </w:t>
            </w:r>
          </w:p>
          <w:p w:rsidR="005E1CB7" w:rsidRPr="00D278E2" w:rsidRDefault="007F1C9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(b)se raportimi </w:t>
            </w:r>
            <w:r w:rsidR="005E1CB7" w:rsidRPr="00D278E2">
              <w:rPr>
                <w:rFonts w:ascii="Times New Roman" w:hAnsi="Times New Roman"/>
                <w:sz w:val="20"/>
                <w:szCs w:val="20"/>
                <w:lang w:val="sq-AL"/>
              </w:rPr>
              <w:t>është në përputhje me Standardet Kombëtare të Konta</w:t>
            </w:r>
            <w:r w:rsidRPr="00D278E2">
              <w:rPr>
                <w:rFonts w:ascii="Times New Roman" w:hAnsi="Times New Roman"/>
                <w:sz w:val="20"/>
                <w:szCs w:val="20"/>
                <w:lang w:val="sq-AL"/>
              </w:rPr>
              <w:t>bili</w:t>
            </w:r>
            <w:r w:rsidR="000C30DC" w:rsidRPr="00D278E2">
              <w:rPr>
                <w:rFonts w:ascii="Times New Roman" w:hAnsi="Times New Roman"/>
                <w:sz w:val="20"/>
                <w:szCs w:val="20"/>
                <w:lang w:val="sq-AL"/>
              </w:rPr>
              <w:t xml:space="preserve">tetit, përjashtuar rastet kur </w:t>
            </w:r>
            <w:r w:rsidRPr="00D278E2">
              <w:rPr>
                <w:rFonts w:ascii="Times New Roman" w:hAnsi="Times New Roman"/>
                <w:sz w:val="20"/>
                <w:szCs w:val="20"/>
                <w:lang w:val="sq-AL"/>
              </w:rPr>
              <w:t>ka</w:t>
            </w:r>
            <w:r w:rsidR="00700AAE" w:rsidRPr="00D278E2">
              <w:rPr>
                <w:rFonts w:ascii="Times New Roman" w:hAnsi="Times New Roman"/>
                <w:sz w:val="20"/>
                <w:szCs w:val="20"/>
                <w:lang w:val="sq-AL"/>
              </w:rPr>
              <w:t xml:space="preserve"> devijuar nga ndonj</w:t>
            </w:r>
            <w:r w:rsidR="00BF7F9A" w:rsidRPr="00D278E2">
              <w:rPr>
                <w:rFonts w:ascii="Times New Roman" w:hAnsi="Times New Roman"/>
                <w:sz w:val="20"/>
                <w:szCs w:val="20"/>
                <w:lang w:val="sq-AL"/>
              </w:rPr>
              <w:t>ë</w:t>
            </w:r>
            <w:r w:rsidR="005E1CB7" w:rsidRPr="00D278E2">
              <w:rPr>
                <w:rFonts w:ascii="Times New Roman" w:hAnsi="Times New Roman"/>
                <w:sz w:val="20"/>
                <w:szCs w:val="20"/>
                <w:lang w:val="sq-AL"/>
              </w:rPr>
              <w:t xml:space="preserve"> kërkesë e veçantë për të arritur një paraqitje të</w:t>
            </w:r>
            <w:r w:rsidRPr="00D278E2">
              <w:rPr>
                <w:rFonts w:ascii="Times New Roman" w:hAnsi="Times New Roman"/>
                <w:sz w:val="20"/>
                <w:szCs w:val="20"/>
                <w:lang w:val="sq-AL"/>
              </w:rPr>
              <w:t xml:space="preserve"> v</w:t>
            </w:r>
            <w:r w:rsidR="00BF7F9A" w:rsidRPr="00D278E2">
              <w:rPr>
                <w:rFonts w:ascii="Times New Roman" w:hAnsi="Times New Roman"/>
                <w:sz w:val="20"/>
                <w:szCs w:val="20"/>
                <w:lang w:val="sq-AL"/>
              </w:rPr>
              <w:t>ë</w:t>
            </w:r>
            <w:r w:rsidRPr="00D278E2">
              <w:rPr>
                <w:rFonts w:ascii="Times New Roman" w:hAnsi="Times New Roman"/>
                <w:sz w:val="20"/>
                <w:szCs w:val="20"/>
                <w:lang w:val="sq-AL"/>
              </w:rPr>
              <w:t>rtet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e t</w:t>
            </w:r>
            <w:r w:rsidR="00BF7F9A" w:rsidRPr="00D278E2">
              <w:rPr>
                <w:rFonts w:ascii="Times New Roman" w:hAnsi="Times New Roman"/>
                <w:sz w:val="20"/>
                <w:szCs w:val="20"/>
                <w:lang w:val="sq-AL"/>
              </w:rPr>
              <w:t>ë</w:t>
            </w:r>
            <w:r w:rsidR="000C30DC" w:rsidRPr="00D278E2">
              <w:rPr>
                <w:rFonts w:ascii="Times New Roman" w:hAnsi="Times New Roman"/>
                <w:sz w:val="20"/>
                <w:szCs w:val="20"/>
                <w:lang w:val="sq-AL"/>
              </w:rPr>
              <w:t xml:space="preserve"> drejtë;</w:t>
            </w:r>
            <w:r w:rsidR="005E1CB7" w:rsidRPr="00D278E2">
              <w:rPr>
                <w:rFonts w:ascii="Times New Roman" w:hAnsi="Times New Roman"/>
                <w:sz w:val="20"/>
                <w:szCs w:val="20"/>
                <w:lang w:val="sq-AL"/>
              </w:rPr>
              <w:t xml:space="preserve"> </w:t>
            </w:r>
          </w:p>
          <w:p w:rsidR="001318F3" w:rsidRDefault="00700AAE" w:rsidP="001318F3">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(c) </w:t>
            </w:r>
            <w:r w:rsidR="006D7829">
              <w:rPr>
                <w:rFonts w:ascii="Times New Roman" w:hAnsi="Times New Roman"/>
                <w:sz w:val="20"/>
                <w:szCs w:val="20"/>
                <w:lang w:val="sq-AL"/>
              </w:rPr>
              <w:t>n</w:t>
            </w:r>
            <w:r w:rsidRPr="00D278E2">
              <w:rPr>
                <w:rFonts w:ascii="Times New Roman" w:hAnsi="Times New Roman"/>
                <w:sz w:val="20"/>
                <w:szCs w:val="20"/>
                <w:lang w:val="sq-AL"/>
              </w:rPr>
              <w:t>atyr</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n </w:t>
            </w:r>
            <w:r w:rsidR="005E1CB7" w:rsidRPr="00D278E2">
              <w:rPr>
                <w:rFonts w:ascii="Times New Roman" w:hAnsi="Times New Roman"/>
                <w:sz w:val="20"/>
                <w:szCs w:val="20"/>
                <w:lang w:val="sq-AL"/>
              </w:rPr>
              <w:t>e</w:t>
            </w:r>
            <w:r w:rsidRPr="00D278E2">
              <w:rPr>
                <w:rFonts w:ascii="Times New Roman" w:hAnsi="Times New Roman"/>
                <w:sz w:val="20"/>
                <w:szCs w:val="20"/>
                <w:lang w:val="sq-AL"/>
              </w:rPr>
              <w:t xml:space="preserve"> devijimit</w:t>
            </w:r>
            <w:r w:rsidR="005E1CB7" w:rsidRPr="00D278E2">
              <w:rPr>
                <w:rFonts w:ascii="Times New Roman" w:hAnsi="Times New Roman"/>
                <w:sz w:val="20"/>
                <w:szCs w:val="20"/>
                <w:lang w:val="sq-AL"/>
              </w:rPr>
              <w:t xml:space="preserve">, duke përfshirë </w:t>
            </w:r>
          </w:p>
          <w:p w:rsidR="001318F3" w:rsidRDefault="001318F3" w:rsidP="001318F3">
            <w:pPr>
              <w:tabs>
                <w:tab w:val="left" w:pos="9720"/>
              </w:tabs>
              <w:autoSpaceDE w:val="0"/>
              <w:autoSpaceDN w:val="0"/>
              <w:adjustRightInd w:val="0"/>
              <w:spacing w:after="0" w:line="240" w:lineRule="auto"/>
              <w:jc w:val="both"/>
              <w:rPr>
                <w:rFonts w:ascii="Times New Roman" w:hAnsi="Times New Roman"/>
                <w:sz w:val="20"/>
                <w:szCs w:val="20"/>
                <w:lang w:val="sq-AL"/>
              </w:rPr>
            </w:pPr>
            <w:r>
              <w:rPr>
                <w:rFonts w:ascii="Times New Roman" w:hAnsi="Times New Roman"/>
                <w:sz w:val="20"/>
                <w:szCs w:val="20"/>
                <w:lang w:val="sq-AL"/>
              </w:rPr>
              <w:t xml:space="preserve">        - </w:t>
            </w:r>
            <w:r w:rsidR="005E1CB7" w:rsidRPr="00D278E2">
              <w:rPr>
                <w:rFonts w:ascii="Times New Roman" w:hAnsi="Times New Roman"/>
                <w:sz w:val="20"/>
                <w:szCs w:val="20"/>
                <w:lang w:val="sq-AL"/>
              </w:rPr>
              <w:t xml:space="preserve">trajtimin që Standardet Kombëtare të Kontabilitetit do të kërkonin, </w:t>
            </w:r>
          </w:p>
          <w:p w:rsidR="001318F3" w:rsidRDefault="001318F3" w:rsidP="001318F3">
            <w:pPr>
              <w:tabs>
                <w:tab w:val="left" w:pos="9720"/>
              </w:tabs>
              <w:autoSpaceDE w:val="0"/>
              <w:autoSpaceDN w:val="0"/>
              <w:adjustRightInd w:val="0"/>
              <w:spacing w:after="0" w:line="240" w:lineRule="auto"/>
              <w:jc w:val="both"/>
              <w:rPr>
                <w:rFonts w:ascii="Times New Roman" w:hAnsi="Times New Roman"/>
                <w:sz w:val="20"/>
                <w:szCs w:val="20"/>
                <w:lang w:val="sq-AL"/>
              </w:rPr>
            </w:pPr>
            <w:r>
              <w:rPr>
                <w:rFonts w:ascii="Times New Roman" w:hAnsi="Times New Roman"/>
                <w:sz w:val="20"/>
                <w:szCs w:val="20"/>
                <w:lang w:val="sq-AL"/>
              </w:rPr>
              <w:t xml:space="preserve">        - </w:t>
            </w:r>
            <w:r w:rsidR="005E1CB7" w:rsidRPr="00D278E2">
              <w:rPr>
                <w:rFonts w:ascii="Times New Roman" w:hAnsi="Times New Roman"/>
                <w:sz w:val="20"/>
                <w:szCs w:val="20"/>
                <w:lang w:val="sq-AL"/>
              </w:rPr>
              <w:t>arsyen se pse trajtimi do të is</w:t>
            </w:r>
            <w:r w:rsidR="000C30DC" w:rsidRPr="00D278E2">
              <w:rPr>
                <w:rFonts w:ascii="Times New Roman" w:hAnsi="Times New Roman"/>
                <w:sz w:val="20"/>
                <w:szCs w:val="20"/>
                <w:lang w:val="sq-AL"/>
              </w:rPr>
              <w:t>hte kaq çorientues në</w:t>
            </w:r>
            <w:r w:rsidR="00700AAE" w:rsidRPr="00D278E2">
              <w:rPr>
                <w:rFonts w:ascii="Times New Roman" w:hAnsi="Times New Roman"/>
                <w:sz w:val="20"/>
                <w:szCs w:val="20"/>
                <w:lang w:val="sq-AL"/>
              </w:rPr>
              <w:t xml:space="preserve"> rrethana t</w:t>
            </w:r>
            <w:r w:rsidR="00BF7F9A" w:rsidRPr="00D278E2">
              <w:rPr>
                <w:rFonts w:ascii="Times New Roman" w:hAnsi="Times New Roman"/>
                <w:sz w:val="20"/>
                <w:szCs w:val="20"/>
                <w:lang w:val="sq-AL"/>
              </w:rPr>
              <w:t>ë</w:t>
            </w:r>
            <w:r w:rsidR="00700AAE" w:rsidRPr="00D278E2">
              <w:rPr>
                <w:rFonts w:ascii="Times New Roman" w:hAnsi="Times New Roman"/>
                <w:sz w:val="20"/>
                <w:szCs w:val="20"/>
                <w:lang w:val="sq-AL"/>
              </w:rPr>
              <w:t xml:space="preserve"> caktuara </w:t>
            </w:r>
            <w:r>
              <w:rPr>
                <w:rFonts w:ascii="Times New Roman" w:hAnsi="Times New Roman"/>
                <w:sz w:val="20"/>
                <w:szCs w:val="20"/>
                <w:lang w:val="sq-AL"/>
              </w:rPr>
              <w:t>sa</w:t>
            </w:r>
            <w:r w:rsidR="005E1CB7" w:rsidRPr="00D278E2">
              <w:rPr>
                <w:rFonts w:ascii="Times New Roman" w:hAnsi="Times New Roman"/>
                <w:sz w:val="20"/>
                <w:szCs w:val="20"/>
                <w:lang w:val="sq-AL"/>
              </w:rPr>
              <w:t xml:space="preserve"> do të binte ndesh me objektivin e pasqyrave financiare të përcaktuara në </w:t>
            </w:r>
            <w:r w:rsidR="00BC040B" w:rsidRPr="00D278E2">
              <w:rPr>
                <w:rFonts w:ascii="Times New Roman" w:hAnsi="Times New Roman"/>
                <w:sz w:val="20"/>
                <w:szCs w:val="20"/>
                <w:lang w:val="sq-AL"/>
              </w:rPr>
              <w:t>paragrafin 5 deri 12 të</w:t>
            </w:r>
            <w:r w:rsidR="005E1CB7" w:rsidRPr="00D278E2">
              <w:rPr>
                <w:rFonts w:ascii="Times New Roman" w:hAnsi="Times New Roman"/>
                <w:sz w:val="20"/>
                <w:szCs w:val="20"/>
                <w:lang w:val="sq-AL"/>
              </w:rPr>
              <w:t xml:space="preserve"> SKK 1 </w:t>
            </w:r>
            <w:r w:rsidR="005E1CB7" w:rsidRPr="00D278E2">
              <w:rPr>
                <w:rFonts w:ascii="Times New Roman" w:hAnsi="Times New Roman"/>
                <w:i/>
                <w:sz w:val="20"/>
                <w:szCs w:val="20"/>
                <w:lang w:val="sq-AL"/>
              </w:rPr>
              <w:t>Kuadri i Përgjithshëm për Përgatitjen e Pasqyrave Financiare</w:t>
            </w:r>
            <w:r w:rsidR="00700AAE" w:rsidRPr="00D278E2">
              <w:rPr>
                <w:rFonts w:ascii="Times New Roman" w:hAnsi="Times New Roman"/>
                <w:sz w:val="20"/>
                <w:szCs w:val="20"/>
                <w:lang w:val="sq-AL"/>
              </w:rPr>
              <w:t xml:space="preserve">, dhe </w:t>
            </w:r>
          </w:p>
          <w:p w:rsidR="005E1CB7" w:rsidRPr="00D278E2" w:rsidRDefault="001318F3" w:rsidP="001318F3">
            <w:pPr>
              <w:tabs>
                <w:tab w:val="left" w:pos="9720"/>
              </w:tabs>
              <w:autoSpaceDE w:val="0"/>
              <w:autoSpaceDN w:val="0"/>
              <w:adjustRightInd w:val="0"/>
              <w:spacing w:after="0" w:line="240" w:lineRule="auto"/>
              <w:jc w:val="both"/>
              <w:rPr>
                <w:rFonts w:ascii="Times New Roman" w:hAnsi="Times New Roman"/>
                <w:sz w:val="20"/>
                <w:szCs w:val="20"/>
                <w:lang w:val="sq-AL"/>
              </w:rPr>
            </w:pPr>
            <w:r>
              <w:rPr>
                <w:rFonts w:ascii="Times New Roman" w:hAnsi="Times New Roman"/>
                <w:sz w:val="20"/>
                <w:szCs w:val="20"/>
                <w:lang w:val="sq-AL"/>
              </w:rPr>
              <w:t xml:space="preserve">         - </w:t>
            </w:r>
            <w:r w:rsidR="00700AAE" w:rsidRPr="00D278E2">
              <w:rPr>
                <w:rFonts w:ascii="Times New Roman" w:hAnsi="Times New Roman"/>
                <w:sz w:val="20"/>
                <w:szCs w:val="20"/>
                <w:lang w:val="sq-AL"/>
              </w:rPr>
              <w:t>trajtimi</w:t>
            </w:r>
            <w:r>
              <w:rPr>
                <w:rFonts w:ascii="Times New Roman" w:hAnsi="Times New Roman"/>
                <w:sz w:val="20"/>
                <w:szCs w:val="20"/>
                <w:lang w:val="sq-AL"/>
              </w:rPr>
              <w:t>n</w:t>
            </w:r>
            <w:r w:rsidR="00700AAE" w:rsidRPr="00D278E2">
              <w:rPr>
                <w:rFonts w:ascii="Times New Roman" w:hAnsi="Times New Roman"/>
                <w:sz w:val="20"/>
                <w:szCs w:val="20"/>
                <w:lang w:val="sq-AL"/>
              </w:rPr>
              <w:t xml:space="preserve"> i zbatuar</w:t>
            </w:r>
            <w:r w:rsidR="000C30DC"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12</w:t>
            </w:r>
          </w:p>
        </w:tc>
        <w:tc>
          <w:tcPr>
            <w:tcW w:w="8910" w:type="dxa"/>
            <w:gridSpan w:val="2"/>
          </w:tcPr>
          <w:p w:rsidR="005E1CB7" w:rsidRPr="00D278E2" w:rsidRDefault="005E1CB7" w:rsidP="00BA0145">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një njësi ekonomike </w:t>
            </w:r>
            <w:r w:rsidR="0019604E" w:rsidRPr="00D278E2">
              <w:rPr>
                <w:rFonts w:ascii="Times New Roman" w:hAnsi="Times New Roman"/>
                <w:sz w:val="20"/>
                <w:szCs w:val="20"/>
                <w:lang w:val="sq-AL"/>
              </w:rPr>
              <w:t xml:space="preserve">devijon </w:t>
            </w:r>
            <w:r w:rsidRPr="00D278E2">
              <w:rPr>
                <w:rFonts w:ascii="Times New Roman" w:hAnsi="Times New Roman"/>
                <w:sz w:val="20"/>
                <w:szCs w:val="20"/>
                <w:lang w:val="sq-AL"/>
              </w:rPr>
              <w:t xml:space="preserve">nga një kërkesë e Standardeve Kombëtare të Kontabilitetit në një periudhë të mëparshme dhe </w:t>
            </w:r>
            <w:r w:rsidR="0019604E" w:rsidRPr="00D278E2">
              <w:rPr>
                <w:rFonts w:ascii="Times New Roman" w:hAnsi="Times New Roman"/>
                <w:sz w:val="20"/>
                <w:szCs w:val="20"/>
                <w:lang w:val="sq-AL"/>
              </w:rPr>
              <w:t xml:space="preserve">ky devijim </w:t>
            </w:r>
            <w:r w:rsidRPr="00D278E2">
              <w:rPr>
                <w:rFonts w:ascii="Times New Roman" w:hAnsi="Times New Roman"/>
                <w:sz w:val="20"/>
                <w:szCs w:val="20"/>
                <w:lang w:val="sq-AL"/>
              </w:rPr>
              <w:t>ndikon shumat e njohura në pasqyrat financiare</w:t>
            </w:r>
            <w:r w:rsidR="0019604E" w:rsidRPr="00D278E2">
              <w:rPr>
                <w:rFonts w:ascii="Times New Roman" w:hAnsi="Times New Roman"/>
                <w:sz w:val="20"/>
                <w:szCs w:val="20"/>
                <w:lang w:val="sq-AL"/>
              </w:rPr>
              <w:t xml:space="preserve"> t</w:t>
            </w:r>
            <w:r w:rsidR="00BF7F9A" w:rsidRPr="00D278E2">
              <w:rPr>
                <w:rFonts w:ascii="Times New Roman" w:hAnsi="Times New Roman"/>
                <w:sz w:val="20"/>
                <w:szCs w:val="20"/>
                <w:lang w:val="sq-AL"/>
              </w:rPr>
              <w:t>ë</w:t>
            </w:r>
            <w:r w:rsidR="000C30DC" w:rsidRPr="00D278E2">
              <w:rPr>
                <w:rFonts w:ascii="Times New Roman" w:hAnsi="Times New Roman"/>
                <w:sz w:val="20"/>
                <w:szCs w:val="20"/>
                <w:lang w:val="sq-AL"/>
              </w:rPr>
              <w:t xml:space="preserve"> </w:t>
            </w:r>
            <w:r w:rsidR="0019604E" w:rsidRPr="00D278E2">
              <w:rPr>
                <w:rFonts w:ascii="Times New Roman" w:hAnsi="Times New Roman"/>
                <w:sz w:val="20"/>
                <w:szCs w:val="20"/>
                <w:lang w:val="sq-AL"/>
              </w:rPr>
              <w:t>periudh</w:t>
            </w:r>
            <w:r w:rsidR="00BF7F9A" w:rsidRPr="00D278E2">
              <w:rPr>
                <w:rFonts w:ascii="Times New Roman" w:hAnsi="Times New Roman"/>
                <w:sz w:val="20"/>
                <w:szCs w:val="20"/>
                <w:lang w:val="sq-AL"/>
              </w:rPr>
              <w:t>ë</w:t>
            </w:r>
            <w:r w:rsidR="0019604E" w:rsidRPr="00D278E2">
              <w:rPr>
                <w:rFonts w:ascii="Times New Roman" w:hAnsi="Times New Roman"/>
                <w:sz w:val="20"/>
                <w:szCs w:val="20"/>
                <w:lang w:val="sq-AL"/>
              </w:rPr>
              <w:t xml:space="preserve">s </w:t>
            </w:r>
            <w:r w:rsidRPr="00D278E2">
              <w:rPr>
                <w:rFonts w:ascii="Times New Roman" w:hAnsi="Times New Roman"/>
                <w:sz w:val="20"/>
                <w:szCs w:val="20"/>
                <w:lang w:val="sq-AL"/>
              </w:rPr>
              <w:t xml:space="preserve">aktuale, </w:t>
            </w:r>
            <w:r w:rsidR="0019604E" w:rsidRPr="00D278E2">
              <w:rPr>
                <w:rFonts w:ascii="Times New Roman" w:hAnsi="Times New Roman"/>
                <w:sz w:val="20"/>
                <w:szCs w:val="20"/>
                <w:lang w:val="sq-AL"/>
              </w:rPr>
              <w:t>nj</w:t>
            </w:r>
            <w:r w:rsidR="00BF7F9A" w:rsidRPr="00D278E2">
              <w:rPr>
                <w:rFonts w:ascii="Times New Roman" w:hAnsi="Times New Roman"/>
                <w:sz w:val="20"/>
                <w:szCs w:val="20"/>
                <w:lang w:val="sq-AL"/>
              </w:rPr>
              <w:t>ë</w:t>
            </w:r>
            <w:r w:rsidR="0019604E" w:rsidRPr="00D278E2">
              <w:rPr>
                <w:rFonts w:ascii="Times New Roman" w:hAnsi="Times New Roman"/>
                <w:sz w:val="20"/>
                <w:szCs w:val="20"/>
                <w:lang w:val="sq-AL"/>
              </w:rPr>
              <w:t xml:space="preserve">sia </w:t>
            </w:r>
            <w:r w:rsidRPr="00D278E2">
              <w:rPr>
                <w:rFonts w:ascii="Times New Roman" w:hAnsi="Times New Roman"/>
                <w:sz w:val="20"/>
                <w:szCs w:val="20"/>
                <w:lang w:val="sq-AL"/>
              </w:rPr>
              <w:t>do të japë informacionet shpjeguese të përcaktuara në paragrafin 11(c).</w:t>
            </w:r>
          </w:p>
        </w:tc>
      </w:tr>
      <w:tr w:rsidR="005E1CB7" w:rsidRPr="00E30CE5"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Parimi i Vijimësisë</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13</w:t>
            </w:r>
          </w:p>
        </w:tc>
        <w:tc>
          <w:tcPr>
            <w:tcW w:w="8910" w:type="dxa"/>
            <w:gridSpan w:val="2"/>
          </w:tcPr>
          <w:p w:rsidR="005E1CB7" w:rsidRPr="00D278E2" w:rsidRDefault="005E1CB7" w:rsidP="00BA0145">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Gjatë përgatitjes së pasqyrave financiare, drejtimi i një njësie ekonomike </w:t>
            </w:r>
            <w:r w:rsidR="005D4E84" w:rsidRPr="00D278E2">
              <w:rPr>
                <w:rFonts w:ascii="Times New Roman" w:hAnsi="Times New Roman"/>
                <w:sz w:val="20"/>
                <w:szCs w:val="20"/>
                <w:lang w:val="sq-AL"/>
              </w:rPr>
              <w:t>q</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 xml:space="preserve"> </w:t>
            </w:r>
            <w:r w:rsidRPr="00D278E2">
              <w:rPr>
                <w:rFonts w:ascii="Times New Roman" w:hAnsi="Times New Roman"/>
                <w:sz w:val="20"/>
                <w:szCs w:val="20"/>
                <w:lang w:val="sq-AL"/>
              </w:rPr>
              <w:t>përdor Standardet Kombëtare të Kontabilitetit duhet të bëjë një vlerësim të aftësisë së njësisë ekonomi</w:t>
            </w:r>
            <w:r w:rsidR="000C30DC" w:rsidRPr="00D278E2">
              <w:rPr>
                <w:rFonts w:ascii="Times New Roman" w:hAnsi="Times New Roman"/>
                <w:sz w:val="20"/>
                <w:szCs w:val="20"/>
                <w:lang w:val="sq-AL"/>
              </w:rPr>
              <w:t xml:space="preserve">ke për të vazhduar në vijimësi. </w:t>
            </w:r>
            <w:r w:rsidRPr="00D278E2">
              <w:rPr>
                <w:rFonts w:ascii="Times New Roman" w:hAnsi="Times New Roman"/>
                <w:sz w:val="20"/>
                <w:szCs w:val="20"/>
                <w:lang w:val="sq-AL"/>
              </w:rPr>
              <w:t>Një njësi ekonomike është në vijimësi derisa drejtimi të ketë ndërmend të likuidojë njësinë ekonomike ose të ndërpresë operacionet, kur nuk ka ndonjë alternativë tjetër realiste por vetëm të veprojë në këtë mënyrë.</w:t>
            </w:r>
            <w:r w:rsidR="000C30DC" w:rsidRPr="00D278E2">
              <w:rPr>
                <w:rFonts w:ascii="Times New Roman" w:hAnsi="Times New Roman"/>
                <w:sz w:val="20"/>
                <w:szCs w:val="20"/>
                <w:lang w:val="sq-AL"/>
              </w:rPr>
              <w:t xml:space="preserve"> </w:t>
            </w:r>
            <w:r w:rsidRPr="00D278E2">
              <w:rPr>
                <w:rFonts w:ascii="Times New Roman" w:hAnsi="Times New Roman"/>
                <w:sz w:val="20"/>
                <w:szCs w:val="20"/>
                <w:lang w:val="sq-AL"/>
              </w:rPr>
              <w:t>Në vlerësimin nëse supozimi i vijimësisë është i përshtatshë</w:t>
            </w:r>
            <w:r w:rsidR="000C30DC" w:rsidRPr="00D278E2">
              <w:rPr>
                <w:rFonts w:ascii="Times New Roman" w:hAnsi="Times New Roman"/>
                <w:sz w:val="20"/>
                <w:szCs w:val="20"/>
                <w:lang w:val="sq-AL"/>
              </w:rPr>
              <w:t>m</w:t>
            </w:r>
            <w:r w:rsidR="005D4E84" w:rsidRPr="00D278E2">
              <w:rPr>
                <w:rFonts w:ascii="Times New Roman" w:hAnsi="Times New Roman"/>
                <w:sz w:val="20"/>
                <w:szCs w:val="20"/>
                <w:lang w:val="sq-AL"/>
              </w:rPr>
              <w:t>,</w:t>
            </w:r>
            <w:r w:rsidRPr="00D278E2">
              <w:rPr>
                <w:rFonts w:ascii="Times New Roman" w:hAnsi="Times New Roman"/>
                <w:sz w:val="20"/>
                <w:szCs w:val="20"/>
                <w:lang w:val="sq-AL"/>
              </w:rPr>
              <w:t xml:space="preserve"> drejtimi me</w:t>
            </w:r>
            <w:r w:rsidR="005D4E84" w:rsidRPr="00D278E2">
              <w:rPr>
                <w:rFonts w:ascii="Times New Roman" w:hAnsi="Times New Roman"/>
                <w:sz w:val="20"/>
                <w:szCs w:val="20"/>
                <w:lang w:val="sq-AL"/>
              </w:rPr>
              <w:t xml:space="preserve">rr parasysh të gjitha informacionet </w:t>
            </w:r>
            <w:r w:rsidRPr="00D278E2">
              <w:rPr>
                <w:rFonts w:ascii="Times New Roman" w:hAnsi="Times New Roman"/>
                <w:sz w:val="20"/>
                <w:szCs w:val="20"/>
                <w:lang w:val="sq-AL"/>
              </w:rPr>
              <w:t>në dispozicion në lidhje me të</w:t>
            </w:r>
            <w:r w:rsidR="005D4E84" w:rsidRPr="00D278E2">
              <w:rPr>
                <w:rFonts w:ascii="Times New Roman" w:hAnsi="Times New Roman"/>
                <w:sz w:val="20"/>
                <w:szCs w:val="20"/>
                <w:lang w:val="sq-AL"/>
              </w:rPr>
              <w:t xml:space="preserve"> ardhmen, e cila n</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nkupton nj</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 xml:space="preserve"> periudh</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w:t>
            </w:r>
            <w:r w:rsidR="005D4E84" w:rsidRPr="00D278E2">
              <w:rPr>
                <w:rFonts w:ascii="Times New Roman" w:hAnsi="Times New Roman"/>
                <w:sz w:val="20"/>
                <w:szCs w:val="20"/>
                <w:lang w:val="sq-AL"/>
              </w:rPr>
              <w:t>t</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 xml:space="preserve"> pakt</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 xml:space="preserve">n </w:t>
            </w:r>
            <w:r w:rsidRPr="00D278E2">
              <w:rPr>
                <w:rFonts w:ascii="Times New Roman" w:hAnsi="Times New Roman"/>
                <w:sz w:val="20"/>
                <w:szCs w:val="20"/>
                <w:lang w:val="sq-AL"/>
              </w:rPr>
              <w:t xml:space="preserve">dymbëdhjetë muaj </w:t>
            </w:r>
            <w:r w:rsidR="005D4E84" w:rsidRPr="00D278E2">
              <w:rPr>
                <w:rFonts w:ascii="Times New Roman" w:hAnsi="Times New Roman"/>
                <w:sz w:val="20"/>
                <w:szCs w:val="20"/>
                <w:lang w:val="sq-AL"/>
              </w:rPr>
              <w:t xml:space="preserve">mbas </w:t>
            </w:r>
            <w:r w:rsidR="005D4E84" w:rsidRPr="00BA0145">
              <w:rPr>
                <w:rFonts w:ascii="Times New Roman" w:hAnsi="Times New Roman"/>
                <w:sz w:val="20"/>
                <w:szCs w:val="20"/>
                <w:lang w:val="sq-AL"/>
              </w:rPr>
              <w:t>dat</w:t>
            </w:r>
            <w:r w:rsidR="00BF7F9A" w:rsidRPr="00BA0145">
              <w:rPr>
                <w:rFonts w:ascii="Times New Roman" w:hAnsi="Times New Roman"/>
                <w:sz w:val="20"/>
                <w:szCs w:val="20"/>
                <w:lang w:val="sq-AL"/>
              </w:rPr>
              <w:t>ë</w:t>
            </w:r>
            <w:r w:rsidR="005D4E84" w:rsidRPr="00BA0145">
              <w:rPr>
                <w:rFonts w:ascii="Times New Roman" w:hAnsi="Times New Roman"/>
                <w:sz w:val="20"/>
                <w:szCs w:val="20"/>
                <w:lang w:val="sq-AL"/>
              </w:rPr>
              <w:t>s s</w:t>
            </w:r>
            <w:r w:rsidR="00BF7F9A" w:rsidRPr="00BA0145">
              <w:rPr>
                <w:rFonts w:ascii="Times New Roman" w:hAnsi="Times New Roman"/>
                <w:sz w:val="20"/>
                <w:szCs w:val="20"/>
                <w:lang w:val="sq-AL"/>
              </w:rPr>
              <w:t>ë</w:t>
            </w:r>
            <w:r w:rsidRPr="00BA0145">
              <w:rPr>
                <w:rFonts w:ascii="Times New Roman" w:hAnsi="Times New Roman"/>
                <w:sz w:val="20"/>
                <w:szCs w:val="20"/>
                <w:lang w:val="sq-AL"/>
              </w:rPr>
              <w:t xml:space="preserve"> raportimit</w:t>
            </w:r>
            <w:r w:rsidR="000C30DC" w:rsidRPr="00BA0145">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14</w:t>
            </w:r>
          </w:p>
        </w:tc>
        <w:tc>
          <w:tcPr>
            <w:tcW w:w="8910" w:type="dxa"/>
            <w:gridSpan w:val="2"/>
          </w:tcPr>
          <w:p w:rsidR="005E1CB7" w:rsidRPr="00D278E2" w:rsidRDefault="005E1CB7" w:rsidP="00BA0145">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Kur një njësi ekonomike nuk përgatit pasqyra financiare mbi baza vijimësie, ajo duhet të japë informacione shpjeguese për këtë fakt, së bashku me bazën mbi të cilën ajo i përgatit pasqyrat financiare dhe arsyen pse njësia ek</w:t>
            </w:r>
            <w:r w:rsidR="000454C9" w:rsidRPr="00D278E2">
              <w:rPr>
                <w:rFonts w:ascii="Times New Roman" w:hAnsi="Times New Roman"/>
                <w:sz w:val="20"/>
                <w:szCs w:val="20"/>
                <w:lang w:val="sq-AL"/>
              </w:rPr>
              <w:t>onomike nuk është konsideruar</w:t>
            </w:r>
            <w:r w:rsidRPr="00D278E2">
              <w:rPr>
                <w:rFonts w:ascii="Times New Roman" w:hAnsi="Times New Roman"/>
                <w:sz w:val="20"/>
                <w:szCs w:val="20"/>
                <w:lang w:val="sq-AL"/>
              </w:rPr>
              <w:t xml:space="preserve"> në vijimësi.</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15</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drejtuesit janë në dijeni, në kryerjen e vlerësimit të tyre, mbi </w:t>
            </w:r>
            <w:r w:rsidRPr="00BA0145">
              <w:rPr>
                <w:rFonts w:ascii="Times New Roman" w:hAnsi="Times New Roman"/>
                <w:sz w:val="20"/>
                <w:szCs w:val="20"/>
                <w:lang w:val="sq-AL"/>
              </w:rPr>
              <w:t>pasiguritë materiale lidhur</w:t>
            </w:r>
            <w:r w:rsidRPr="00D278E2">
              <w:rPr>
                <w:rFonts w:ascii="Times New Roman" w:hAnsi="Times New Roman"/>
                <w:sz w:val="20"/>
                <w:szCs w:val="20"/>
                <w:lang w:val="sq-AL"/>
              </w:rPr>
              <w:t xml:space="preserve"> me ngjarjet ose </w:t>
            </w:r>
            <w:r w:rsidRPr="00D278E2">
              <w:rPr>
                <w:rFonts w:ascii="Times New Roman" w:hAnsi="Times New Roman"/>
                <w:sz w:val="20"/>
                <w:szCs w:val="20"/>
                <w:lang w:val="sq-AL"/>
              </w:rPr>
              <w:lastRenderedPageBreak/>
              <w:t xml:space="preserve">kushtet që hedhin dyshime të konsiderueshme mbi aftësinë e njësisë ekonomike për të vazhduar në vijimësi, njësia ekonomike duhet të japë informacione shpjeguese mbi </w:t>
            </w:r>
            <w:r w:rsidR="00286934" w:rsidRPr="00D278E2">
              <w:rPr>
                <w:rFonts w:ascii="Times New Roman" w:hAnsi="Times New Roman"/>
                <w:sz w:val="20"/>
                <w:szCs w:val="20"/>
                <w:lang w:val="sq-AL"/>
              </w:rPr>
              <w:t>k</w:t>
            </w:r>
            <w:r w:rsidR="00BF7F9A" w:rsidRPr="00D278E2">
              <w:rPr>
                <w:rFonts w:ascii="Times New Roman" w:hAnsi="Times New Roman"/>
                <w:sz w:val="20"/>
                <w:szCs w:val="20"/>
                <w:lang w:val="sq-AL"/>
              </w:rPr>
              <w:t>ë</w:t>
            </w:r>
            <w:r w:rsidR="00286934" w:rsidRPr="00D278E2">
              <w:rPr>
                <w:rFonts w:ascii="Times New Roman" w:hAnsi="Times New Roman"/>
                <w:sz w:val="20"/>
                <w:szCs w:val="20"/>
                <w:lang w:val="sq-AL"/>
              </w:rPr>
              <w:t>to</w:t>
            </w:r>
            <w:r w:rsidRPr="00D278E2">
              <w:rPr>
                <w:rFonts w:ascii="Times New Roman" w:hAnsi="Times New Roman"/>
                <w:sz w:val="20"/>
                <w:szCs w:val="20"/>
                <w:lang w:val="sq-AL"/>
              </w:rPr>
              <w:t xml:space="preserve"> pasiguri.</w:t>
            </w:r>
          </w:p>
        </w:tc>
      </w:tr>
      <w:tr w:rsidR="005E1CB7" w:rsidRPr="00E30CE5"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Qëndrueshmëria e Paraqitjes</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16</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do të ruajë paraqitjen dhe klasifikimin e zërave në pasqyrat financiare nga njëra periudhë në tjetrën derisa :</w:t>
            </w:r>
          </w:p>
          <w:p w:rsidR="00A35348"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sidDel="004143F2">
              <w:rPr>
                <w:rFonts w:ascii="Times New Roman" w:hAnsi="Times New Roman"/>
                <w:sz w:val="20"/>
                <w:szCs w:val="20"/>
                <w:lang w:val="sq-AL"/>
              </w:rPr>
              <w:t xml:space="preserve"> </w:t>
            </w:r>
            <w:r w:rsidR="00A35348" w:rsidRPr="00D278E2">
              <w:rPr>
                <w:rFonts w:ascii="Times New Roman" w:hAnsi="Times New Roman"/>
                <w:sz w:val="20"/>
                <w:szCs w:val="20"/>
                <w:lang w:val="sq-AL"/>
              </w:rPr>
              <w:t>(a) të jetë evidente</w:t>
            </w:r>
            <w:r w:rsidRPr="00D278E2">
              <w:rPr>
                <w:rFonts w:ascii="Times New Roman" w:hAnsi="Times New Roman"/>
                <w:sz w:val="20"/>
                <w:szCs w:val="20"/>
                <w:lang w:val="sq-AL"/>
              </w:rPr>
              <w:t xml:space="preserve">, </w:t>
            </w:r>
            <w:r w:rsidR="00A35348" w:rsidRPr="00D278E2">
              <w:rPr>
                <w:rFonts w:ascii="Times New Roman" w:hAnsi="Times New Roman"/>
                <w:sz w:val="20"/>
                <w:szCs w:val="20"/>
                <w:lang w:val="sq-AL"/>
              </w:rPr>
              <w:t>q</w:t>
            </w:r>
            <w:r w:rsidR="00BF7F9A" w:rsidRPr="00D278E2">
              <w:rPr>
                <w:rFonts w:ascii="Times New Roman" w:hAnsi="Times New Roman"/>
                <w:sz w:val="20"/>
                <w:szCs w:val="20"/>
                <w:lang w:val="sq-AL"/>
              </w:rPr>
              <w:t>ë</w:t>
            </w:r>
            <w:r w:rsidR="00A35348" w:rsidRPr="00D278E2">
              <w:rPr>
                <w:rFonts w:ascii="Times New Roman" w:hAnsi="Times New Roman"/>
                <w:sz w:val="20"/>
                <w:szCs w:val="20"/>
                <w:lang w:val="sq-AL"/>
              </w:rPr>
              <w:t xml:space="preserve"> </w:t>
            </w:r>
            <w:r w:rsidRPr="00D278E2">
              <w:rPr>
                <w:rFonts w:ascii="Times New Roman" w:hAnsi="Times New Roman"/>
                <w:sz w:val="20"/>
                <w:szCs w:val="20"/>
                <w:lang w:val="sq-AL"/>
              </w:rPr>
              <w:t>pas një ndryshimi të rëndësishëm në natyrën e operacioneve të njësisë ekonomike ose rishikimin e</w:t>
            </w:r>
            <w:r w:rsidR="00A35348" w:rsidRPr="00D278E2">
              <w:rPr>
                <w:rFonts w:ascii="Times New Roman" w:hAnsi="Times New Roman"/>
                <w:sz w:val="20"/>
                <w:szCs w:val="20"/>
                <w:lang w:val="sq-AL"/>
              </w:rPr>
              <w:t xml:space="preserve"> pasqyrave të saj financiare, </w:t>
            </w:r>
            <w:r w:rsidRPr="00D278E2">
              <w:rPr>
                <w:rFonts w:ascii="Times New Roman" w:hAnsi="Times New Roman"/>
                <w:sz w:val="20"/>
                <w:szCs w:val="20"/>
                <w:lang w:val="sq-AL"/>
              </w:rPr>
              <w:t>një tjetër</w:t>
            </w:r>
            <w:r w:rsidR="00F94D9A"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paraqitje apo klasifikim do të konsiderohej më i përshtatshëm duke u nisur nga kriteret për përzgjedhjen dhe </w:t>
            </w:r>
            <w:r w:rsidRPr="00311C5F">
              <w:rPr>
                <w:rFonts w:ascii="Times New Roman" w:hAnsi="Times New Roman"/>
                <w:sz w:val="20"/>
                <w:szCs w:val="20"/>
                <w:lang w:val="sq-AL"/>
              </w:rPr>
              <w:t>zbatimin e politikave kontabël në</w:t>
            </w:r>
            <w:r w:rsidR="00A35348" w:rsidRPr="00311C5F">
              <w:rPr>
                <w:rFonts w:ascii="Times New Roman" w:hAnsi="Times New Roman"/>
                <w:sz w:val="20"/>
                <w:szCs w:val="20"/>
                <w:lang w:val="sq-AL"/>
              </w:rPr>
              <w:t xml:space="preserve"> </w:t>
            </w:r>
            <w:r w:rsidR="00311C5F">
              <w:rPr>
                <w:rFonts w:ascii="Times New Roman" w:hAnsi="Times New Roman"/>
                <w:sz w:val="20"/>
                <w:szCs w:val="20"/>
                <w:lang w:val="sq-AL"/>
              </w:rPr>
              <w:t>p</w:t>
            </w:r>
            <w:r w:rsidRPr="00311C5F">
              <w:rPr>
                <w:rFonts w:ascii="Times New Roman" w:hAnsi="Times New Roman"/>
                <w:sz w:val="20"/>
                <w:szCs w:val="20"/>
                <w:lang w:val="sq-AL"/>
              </w:rPr>
              <w:t>aragrafët</w:t>
            </w:r>
            <w:r w:rsidRPr="00D278E2">
              <w:rPr>
                <w:rFonts w:ascii="Times New Roman" w:hAnsi="Times New Roman"/>
                <w:sz w:val="20"/>
                <w:szCs w:val="20"/>
                <w:lang w:val="sq-AL"/>
              </w:rPr>
              <w:t xml:space="preserve"> 91 deri 97 të SKK 1 </w:t>
            </w:r>
            <w:r w:rsidRPr="00D278E2">
              <w:rPr>
                <w:rFonts w:ascii="Times New Roman" w:hAnsi="Times New Roman"/>
                <w:i/>
                <w:sz w:val="20"/>
                <w:szCs w:val="20"/>
                <w:lang w:val="sq-AL"/>
              </w:rPr>
              <w:t>Kuadri i Përgjithsh</w:t>
            </w:r>
            <w:r w:rsidR="00F94D9A" w:rsidRPr="00D278E2">
              <w:rPr>
                <w:rFonts w:ascii="Times New Roman" w:hAnsi="Times New Roman"/>
                <w:i/>
                <w:sz w:val="20"/>
                <w:szCs w:val="20"/>
                <w:lang w:val="sq-AL"/>
              </w:rPr>
              <w:t>ëm për Përgatitjen e pasqyrave f</w:t>
            </w:r>
            <w:r w:rsidRPr="00D278E2">
              <w:rPr>
                <w:rFonts w:ascii="Times New Roman" w:hAnsi="Times New Roman"/>
                <w:i/>
                <w:sz w:val="20"/>
                <w:szCs w:val="20"/>
                <w:lang w:val="sq-AL"/>
              </w:rPr>
              <w:t>inanciare</w:t>
            </w:r>
            <w:r w:rsidRPr="00D278E2">
              <w:rPr>
                <w:rFonts w:ascii="Times New Roman" w:hAnsi="Times New Roman"/>
                <w:sz w:val="20"/>
                <w:szCs w:val="20"/>
                <w:lang w:val="sq-AL"/>
              </w:rPr>
              <w:t>, ose</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(b) Standardet Kombëtare të Kontabilitetit </w:t>
            </w:r>
            <w:r w:rsidR="00F94D9A" w:rsidRPr="00D278E2">
              <w:rPr>
                <w:rFonts w:ascii="Times New Roman" w:hAnsi="Times New Roman"/>
                <w:sz w:val="20"/>
                <w:szCs w:val="20"/>
                <w:lang w:val="sq-AL"/>
              </w:rPr>
              <w:t xml:space="preserve">të </w:t>
            </w:r>
            <w:r w:rsidRPr="00D278E2">
              <w:rPr>
                <w:rFonts w:ascii="Times New Roman" w:hAnsi="Times New Roman"/>
                <w:sz w:val="20"/>
                <w:szCs w:val="20"/>
                <w:lang w:val="sq-AL"/>
              </w:rPr>
              <w:t>kërkojnë një ndryshim në paraqitje.</w:t>
            </w:r>
          </w:p>
        </w:tc>
      </w:tr>
      <w:tr w:rsidR="005E1CB7" w:rsidRPr="00E30CE5"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17</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paraqitja ose klasifikimi i zërave në pasqyrat financiare ndryshohet, një njësi ekonomike do të riklasifikojë shumat krahasuese derisa riklasifikimi të jetë </w:t>
            </w:r>
            <w:r w:rsidRPr="00311C5F">
              <w:rPr>
                <w:rFonts w:ascii="Times New Roman" w:hAnsi="Times New Roman"/>
                <w:sz w:val="20"/>
                <w:szCs w:val="20"/>
                <w:lang w:val="sq-AL"/>
              </w:rPr>
              <w:t>i pazbatueshëm.</w:t>
            </w:r>
            <w:r w:rsidR="00311C5F">
              <w:rPr>
                <w:rFonts w:ascii="Times New Roman" w:hAnsi="Times New Roman"/>
                <w:sz w:val="20"/>
                <w:szCs w:val="20"/>
                <w:lang w:val="sq-AL"/>
              </w:rPr>
              <w:t xml:space="preserve"> </w:t>
            </w:r>
            <w:r w:rsidRPr="00311C5F">
              <w:rPr>
                <w:rFonts w:ascii="Times New Roman" w:hAnsi="Times New Roman"/>
                <w:sz w:val="20"/>
                <w:szCs w:val="20"/>
                <w:lang w:val="sq-AL"/>
              </w:rPr>
              <w:t>Kur</w:t>
            </w:r>
            <w:r w:rsidRPr="00D278E2">
              <w:rPr>
                <w:rFonts w:ascii="Times New Roman" w:hAnsi="Times New Roman"/>
                <w:sz w:val="20"/>
                <w:szCs w:val="20"/>
                <w:lang w:val="sq-AL"/>
              </w:rPr>
              <w:t xml:space="preserve"> shumat krahasuese riklasifikohen, njësia ekonomike duhet të japë informacionin shpjegues në vijim:</w:t>
            </w:r>
          </w:p>
          <w:p w:rsidR="005E1CB7" w:rsidRPr="00D278E2" w:rsidRDefault="00A35348"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natyrën e riklasifikimit</w:t>
            </w:r>
            <w:r w:rsidR="00311C5F">
              <w:rPr>
                <w:rFonts w:ascii="Times New Roman" w:hAnsi="Times New Roman"/>
                <w:sz w:val="20"/>
                <w:szCs w:val="20"/>
                <w:lang w:val="sq-AL"/>
              </w:rPr>
              <w:t>;</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shumën e çdo zëri ose k</w:t>
            </w:r>
            <w:r w:rsidR="00A35348" w:rsidRPr="00D278E2">
              <w:rPr>
                <w:rFonts w:ascii="Times New Roman" w:hAnsi="Times New Roman"/>
                <w:sz w:val="20"/>
                <w:szCs w:val="20"/>
                <w:lang w:val="sq-AL"/>
              </w:rPr>
              <w:t>lase të zërave të riklasifikuar</w:t>
            </w:r>
            <w:r w:rsidR="00311C5F">
              <w:rPr>
                <w:rFonts w:ascii="Times New Roman" w:hAnsi="Times New Roman"/>
                <w:sz w:val="20"/>
                <w:szCs w:val="20"/>
                <w:lang w:val="sq-AL"/>
              </w:rPr>
              <w:t>;</w:t>
            </w:r>
          </w:p>
          <w:p w:rsidR="005E1CB7" w:rsidRPr="00D278E2" w:rsidRDefault="00A35348"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arsyen e riklasifikimit</w:t>
            </w:r>
            <w:r w:rsidR="00311C5F">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18</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Nëse riklasifikimi i shumave krahasuese është i pazbatueshëm, një njësi ekonomike duhet të japë informacione shpjeguese se përse riklasifikimi nuk është i mundur</w:t>
            </w:r>
            <w:r w:rsidR="00A35348" w:rsidRPr="00D278E2">
              <w:rPr>
                <w:rFonts w:ascii="Times New Roman" w:hAnsi="Times New Roman"/>
                <w:sz w:val="20"/>
                <w:szCs w:val="20"/>
                <w:lang w:val="sq-AL"/>
              </w:rPr>
              <w:t>.</w:t>
            </w:r>
          </w:p>
        </w:tc>
      </w:tr>
      <w:tr w:rsidR="005E1CB7" w:rsidRPr="00E30CE5"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Informacion</w:t>
            </w:r>
            <w:r w:rsidR="00A35348" w:rsidRPr="00D278E2">
              <w:rPr>
                <w:rFonts w:ascii="Times New Roman" w:hAnsi="Times New Roman"/>
                <w:b/>
                <w:sz w:val="20"/>
                <w:szCs w:val="20"/>
                <w:lang w:val="sq-AL"/>
              </w:rPr>
              <w:t>i</w:t>
            </w:r>
            <w:r w:rsidRPr="00D278E2">
              <w:rPr>
                <w:rFonts w:ascii="Times New Roman" w:hAnsi="Times New Roman"/>
                <w:b/>
                <w:sz w:val="20"/>
                <w:szCs w:val="20"/>
                <w:lang w:val="sq-AL"/>
              </w:rPr>
              <w:t xml:space="preserve"> krahasues</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19</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Përveç</w:t>
            </w:r>
            <w:r w:rsidR="00A35348" w:rsidRPr="00D278E2">
              <w:rPr>
                <w:rFonts w:ascii="Times New Roman" w:hAnsi="Times New Roman"/>
                <w:sz w:val="20"/>
                <w:szCs w:val="20"/>
                <w:lang w:val="sq-AL"/>
              </w:rPr>
              <w:t xml:space="preserve"> rastit </w:t>
            </w:r>
            <w:r w:rsidRPr="00D278E2">
              <w:rPr>
                <w:rFonts w:ascii="Times New Roman" w:hAnsi="Times New Roman"/>
                <w:sz w:val="20"/>
                <w:szCs w:val="20"/>
                <w:lang w:val="sq-AL"/>
              </w:rPr>
              <w:t>kur Standardet Kombëtare të Kontabilitetit lejojnë ose kërkojnë ndryshe, një njësi ekonomike duhet të japë shpjegime mbi informacionin krahasues në lidhje me periudhën e mëparshme të krahasueshme për të gjithë</w:t>
            </w:r>
            <w:r w:rsidR="00F42D6D" w:rsidRPr="00D278E2">
              <w:rPr>
                <w:rFonts w:ascii="Times New Roman" w:hAnsi="Times New Roman"/>
                <w:sz w:val="20"/>
                <w:szCs w:val="20"/>
                <w:lang w:val="sq-AL"/>
              </w:rPr>
              <w:t xml:space="preserve"> </w:t>
            </w:r>
            <w:r w:rsidRPr="00D278E2">
              <w:rPr>
                <w:rFonts w:ascii="Times New Roman" w:hAnsi="Times New Roman"/>
                <w:sz w:val="20"/>
                <w:szCs w:val="20"/>
                <w:lang w:val="sq-AL"/>
              </w:rPr>
              <w:t>shumat e paraqitura në pasqyrat financiare të periudhës aktuale. Një njësi ekonomike do të</w:t>
            </w:r>
            <w:r w:rsidR="00F42D6D" w:rsidRPr="00D278E2">
              <w:rPr>
                <w:rFonts w:ascii="Times New Roman" w:hAnsi="Times New Roman"/>
                <w:sz w:val="20"/>
                <w:szCs w:val="20"/>
                <w:lang w:val="sq-AL"/>
              </w:rPr>
              <w:t xml:space="preserve"> </w:t>
            </w:r>
            <w:r w:rsidRPr="00D278E2">
              <w:rPr>
                <w:rFonts w:ascii="Times New Roman" w:hAnsi="Times New Roman"/>
                <w:sz w:val="20"/>
                <w:szCs w:val="20"/>
                <w:lang w:val="sq-AL"/>
              </w:rPr>
              <w:t>përfshijë informacion krahasue</w:t>
            </w:r>
            <w:r w:rsidR="00A35348" w:rsidRPr="00D278E2">
              <w:rPr>
                <w:rFonts w:ascii="Times New Roman" w:hAnsi="Times New Roman"/>
                <w:sz w:val="20"/>
                <w:szCs w:val="20"/>
                <w:lang w:val="sq-AL"/>
              </w:rPr>
              <w:t>s për informacionin</w:t>
            </w:r>
            <w:r w:rsidRPr="00D278E2">
              <w:rPr>
                <w:rFonts w:ascii="Times New Roman" w:hAnsi="Times New Roman"/>
                <w:sz w:val="20"/>
                <w:szCs w:val="20"/>
                <w:lang w:val="sq-AL"/>
              </w:rPr>
              <w:t xml:space="preserve"> përshkrues në rastet kur</w:t>
            </w:r>
            <w:r w:rsidR="00A35348" w:rsidRPr="00D278E2">
              <w:rPr>
                <w:rFonts w:ascii="Times New Roman" w:hAnsi="Times New Roman"/>
                <w:sz w:val="20"/>
                <w:szCs w:val="20"/>
                <w:lang w:val="sq-AL"/>
              </w:rPr>
              <w:t xml:space="preserve"> k</w:t>
            </w:r>
            <w:r w:rsidR="00BF7F9A" w:rsidRPr="00D278E2">
              <w:rPr>
                <w:rFonts w:ascii="Times New Roman" w:hAnsi="Times New Roman"/>
                <w:sz w:val="20"/>
                <w:szCs w:val="20"/>
                <w:lang w:val="sq-AL"/>
              </w:rPr>
              <w:t>ë</w:t>
            </w:r>
            <w:r w:rsidR="00A35348" w:rsidRPr="00D278E2">
              <w:rPr>
                <w:rFonts w:ascii="Times New Roman" w:hAnsi="Times New Roman"/>
                <w:sz w:val="20"/>
                <w:szCs w:val="20"/>
                <w:lang w:val="sq-AL"/>
              </w:rPr>
              <w:t xml:space="preserve">to shpjegime </w:t>
            </w:r>
            <w:r w:rsidRPr="00D278E2">
              <w:rPr>
                <w:rFonts w:ascii="Times New Roman" w:hAnsi="Times New Roman"/>
                <w:sz w:val="20"/>
                <w:szCs w:val="20"/>
                <w:lang w:val="sq-AL"/>
              </w:rPr>
              <w:t>janë të rëndësishme për të kuptuar pasqyrat financiare të periudhës aktuale.</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F94D9A"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PËRMBAJTJA</w:t>
            </w:r>
            <w:r w:rsidR="005E1CB7" w:rsidRPr="00D278E2">
              <w:rPr>
                <w:rFonts w:ascii="Times New Roman" w:hAnsi="Times New Roman"/>
                <w:b/>
                <w:bCs/>
                <w:sz w:val="20"/>
                <w:szCs w:val="20"/>
                <w:lang w:val="sq-AL"/>
              </w:rPr>
              <w:t xml:space="preserve"> E PA</w:t>
            </w:r>
            <w:r w:rsidR="008616AC" w:rsidRPr="00D278E2">
              <w:rPr>
                <w:rFonts w:ascii="Times New Roman" w:hAnsi="Times New Roman"/>
                <w:b/>
                <w:bCs/>
                <w:sz w:val="20"/>
                <w:szCs w:val="20"/>
                <w:lang w:val="sq-AL"/>
              </w:rPr>
              <w:t>SQYRAVE FINANCIARE DHE KËRKESA TË</w:t>
            </w:r>
            <w:r w:rsidR="005E1CB7" w:rsidRPr="00D278E2">
              <w:rPr>
                <w:rFonts w:ascii="Times New Roman" w:hAnsi="Times New Roman"/>
                <w:b/>
                <w:bCs/>
                <w:sz w:val="20"/>
                <w:szCs w:val="20"/>
                <w:lang w:val="sq-AL"/>
              </w:rPr>
              <w:t xml:space="preserve"> PËRGJITHSHME PËR PËRGATITJEN E TYRE </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20</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set i plotë i pasqyrave financiare të një njësie ekonomike do t</w:t>
            </w:r>
            <w:r w:rsidR="00F94D9A" w:rsidRPr="00D278E2">
              <w:rPr>
                <w:rFonts w:ascii="Times New Roman" w:hAnsi="Times New Roman"/>
                <w:sz w:val="20"/>
                <w:szCs w:val="20"/>
                <w:lang w:val="sq-AL"/>
              </w:rPr>
              <w:t>ë përfshijë të gjitha sa vijon:</w:t>
            </w:r>
          </w:p>
          <w:p w:rsidR="00241A3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pasqyrë</w:t>
            </w:r>
            <w:r w:rsidR="00D83DC5" w:rsidRPr="00D278E2">
              <w:rPr>
                <w:rFonts w:ascii="Times New Roman" w:hAnsi="Times New Roman"/>
                <w:sz w:val="20"/>
                <w:szCs w:val="20"/>
                <w:lang w:val="sq-AL"/>
              </w:rPr>
              <w:t>n e</w:t>
            </w:r>
            <w:r w:rsidRPr="00D278E2">
              <w:rPr>
                <w:rFonts w:ascii="Times New Roman" w:hAnsi="Times New Roman"/>
                <w:sz w:val="20"/>
                <w:szCs w:val="20"/>
                <w:lang w:val="sq-AL"/>
              </w:rPr>
              <w:t xml:space="preserve"> pozicionit </w:t>
            </w:r>
            <w:r w:rsidR="00241A37" w:rsidRPr="00D278E2">
              <w:rPr>
                <w:rFonts w:ascii="Times New Roman" w:hAnsi="Times New Roman"/>
                <w:sz w:val="20"/>
                <w:szCs w:val="20"/>
                <w:lang w:val="sq-AL"/>
              </w:rPr>
              <w:t>financiar në datën e raportimit</w:t>
            </w:r>
            <w:r w:rsidR="008616AC" w:rsidRPr="00D278E2">
              <w:rPr>
                <w:rFonts w:ascii="Times New Roman" w:hAnsi="Times New Roman"/>
                <w:sz w:val="20"/>
                <w:szCs w:val="20"/>
                <w:lang w:val="sq-AL"/>
              </w:rPr>
              <w:t>;</w:t>
            </w:r>
          </w:p>
          <w:p w:rsidR="005E1CB7" w:rsidRPr="00D278E2" w:rsidRDefault="00973060"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(b) </w:t>
            </w:r>
            <w:r w:rsidR="00D83DC5" w:rsidRPr="00D278E2">
              <w:rPr>
                <w:rFonts w:ascii="Times New Roman" w:hAnsi="Times New Roman"/>
                <w:sz w:val="20"/>
                <w:szCs w:val="20"/>
                <w:lang w:val="sq-AL"/>
              </w:rPr>
              <w:t xml:space="preserve">pasqyrën e </w:t>
            </w:r>
            <w:r w:rsidRPr="00D278E2">
              <w:rPr>
                <w:rFonts w:ascii="Times New Roman" w:hAnsi="Times New Roman"/>
                <w:sz w:val="20"/>
                <w:szCs w:val="20"/>
                <w:lang w:val="sq-AL"/>
              </w:rPr>
              <w:t>performancës që përbëhet nga</w:t>
            </w:r>
            <w:r w:rsidR="005E1CB7" w:rsidRPr="00D278E2">
              <w:rPr>
                <w:rFonts w:ascii="Times New Roman" w:hAnsi="Times New Roman"/>
                <w:sz w:val="20"/>
                <w:szCs w:val="20"/>
                <w:lang w:val="sq-AL"/>
              </w:rPr>
              <w:t xml:space="preserve"> një pasqyrë </w:t>
            </w:r>
            <w:r w:rsidRPr="00D278E2">
              <w:rPr>
                <w:rFonts w:ascii="Times New Roman" w:hAnsi="Times New Roman"/>
                <w:sz w:val="20"/>
                <w:szCs w:val="20"/>
                <w:lang w:val="sq-AL"/>
              </w:rPr>
              <w:t xml:space="preserve">e të </w:t>
            </w:r>
            <w:r w:rsidR="005E1CB7" w:rsidRPr="00D278E2">
              <w:rPr>
                <w:rFonts w:ascii="Times New Roman" w:hAnsi="Times New Roman"/>
                <w:sz w:val="20"/>
                <w:szCs w:val="20"/>
                <w:lang w:val="sq-AL"/>
              </w:rPr>
              <w:t>ardhurave</w:t>
            </w:r>
            <w:r w:rsidR="00241A37" w:rsidRPr="00D278E2">
              <w:rPr>
                <w:rFonts w:ascii="Times New Roman" w:hAnsi="Times New Roman"/>
                <w:sz w:val="20"/>
                <w:szCs w:val="20"/>
                <w:lang w:val="sq-AL"/>
              </w:rPr>
              <w:t xml:space="preserve"> dhe shpenzimeve </w:t>
            </w:r>
            <w:r w:rsidR="005E1CB7" w:rsidRPr="00D278E2">
              <w:rPr>
                <w:rFonts w:ascii="Times New Roman" w:hAnsi="Times New Roman"/>
                <w:sz w:val="20"/>
                <w:szCs w:val="20"/>
                <w:lang w:val="sq-AL"/>
              </w:rPr>
              <w:t xml:space="preserve">dhe një pasqyrë </w:t>
            </w:r>
            <w:r w:rsidRPr="00D278E2">
              <w:rPr>
                <w:rFonts w:ascii="Times New Roman" w:hAnsi="Times New Roman"/>
                <w:sz w:val="20"/>
                <w:szCs w:val="20"/>
                <w:lang w:val="sq-AL"/>
              </w:rPr>
              <w:t>e të ardhurave gjith</w:t>
            </w:r>
            <w:r w:rsidR="00311C5F">
              <w:rPr>
                <w:rFonts w:ascii="Times New Roman" w:hAnsi="Times New Roman"/>
                <w:sz w:val="20"/>
                <w:szCs w:val="20"/>
                <w:lang w:val="sq-AL"/>
              </w:rPr>
              <w:t>ë</w:t>
            </w:r>
            <w:r w:rsidRPr="00D278E2">
              <w:rPr>
                <w:rFonts w:ascii="Times New Roman" w:hAnsi="Times New Roman"/>
                <w:sz w:val="20"/>
                <w:szCs w:val="20"/>
                <w:lang w:val="sq-AL"/>
              </w:rPr>
              <w:t>përfshirëse;</w:t>
            </w:r>
          </w:p>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pasqyrë</w:t>
            </w:r>
            <w:r w:rsidR="00D83DC5" w:rsidRPr="00D278E2">
              <w:rPr>
                <w:rFonts w:ascii="Times New Roman" w:hAnsi="Times New Roman"/>
                <w:sz w:val="20"/>
                <w:szCs w:val="20"/>
                <w:lang w:val="sq-AL"/>
              </w:rPr>
              <w:t>n</w:t>
            </w:r>
            <w:r w:rsidRPr="00D278E2">
              <w:rPr>
                <w:rFonts w:ascii="Times New Roman" w:hAnsi="Times New Roman"/>
                <w:sz w:val="20"/>
                <w:szCs w:val="20"/>
                <w:lang w:val="sq-AL"/>
              </w:rPr>
              <w:t xml:space="preserve"> e ndryshimeve në</w:t>
            </w:r>
            <w:r w:rsidR="00973060" w:rsidRPr="00D278E2">
              <w:rPr>
                <w:rFonts w:ascii="Times New Roman" w:hAnsi="Times New Roman"/>
                <w:sz w:val="20"/>
                <w:szCs w:val="20"/>
                <w:lang w:val="sq-AL"/>
              </w:rPr>
              <w:t xml:space="preserve"> kapitalin neto për periudhën;</w:t>
            </w:r>
          </w:p>
          <w:p w:rsidR="005E1CB7" w:rsidRPr="00D278E2" w:rsidRDefault="00D83DC5"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(d) </w:t>
            </w:r>
            <w:r w:rsidR="00F94D9A" w:rsidRPr="00D278E2">
              <w:rPr>
                <w:rFonts w:ascii="Times New Roman" w:hAnsi="Times New Roman"/>
                <w:sz w:val="20"/>
                <w:szCs w:val="20"/>
                <w:lang w:val="sq-AL"/>
              </w:rPr>
              <w:t>pasqyrë</w:t>
            </w:r>
            <w:r w:rsidRPr="00D278E2">
              <w:rPr>
                <w:rFonts w:ascii="Times New Roman" w:hAnsi="Times New Roman"/>
                <w:sz w:val="20"/>
                <w:szCs w:val="20"/>
                <w:lang w:val="sq-AL"/>
              </w:rPr>
              <w:t>n</w:t>
            </w:r>
            <w:r w:rsidR="00F94D9A" w:rsidRPr="00D278E2">
              <w:rPr>
                <w:rFonts w:ascii="Times New Roman" w:hAnsi="Times New Roman"/>
                <w:sz w:val="20"/>
                <w:szCs w:val="20"/>
                <w:lang w:val="sq-AL"/>
              </w:rPr>
              <w:t xml:space="preserve"> e flukseve të mjeteve monetare</w:t>
            </w:r>
            <w:r w:rsidR="00522180" w:rsidRPr="00D278E2">
              <w:rPr>
                <w:rFonts w:ascii="Times New Roman" w:hAnsi="Times New Roman"/>
                <w:sz w:val="20"/>
                <w:szCs w:val="20"/>
                <w:lang w:val="sq-AL"/>
              </w:rPr>
              <w:t xml:space="preserve"> </w:t>
            </w:r>
            <w:r w:rsidR="00973060" w:rsidRPr="00D278E2">
              <w:rPr>
                <w:rFonts w:ascii="Times New Roman" w:hAnsi="Times New Roman"/>
                <w:sz w:val="20"/>
                <w:szCs w:val="20"/>
                <w:lang w:val="sq-AL"/>
              </w:rPr>
              <w:t>për periudhën;</w:t>
            </w:r>
          </w:p>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(e) shënimet</w:t>
            </w:r>
            <w:r w:rsidR="00973060" w:rsidRPr="00D278E2">
              <w:rPr>
                <w:rFonts w:ascii="Times New Roman" w:hAnsi="Times New Roman"/>
                <w:sz w:val="20"/>
                <w:szCs w:val="20"/>
                <w:lang w:val="sq-AL"/>
              </w:rPr>
              <w:t xml:space="preserve"> shpjeguese</w:t>
            </w:r>
            <w:r w:rsidRPr="00D278E2">
              <w:rPr>
                <w:rFonts w:ascii="Times New Roman" w:hAnsi="Times New Roman"/>
                <w:sz w:val="20"/>
                <w:szCs w:val="20"/>
                <w:lang w:val="sq-AL"/>
              </w:rPr>
              <w:t xml:space="preserve">, duke përfshirë një përmbledhje të politikave të rëndësishme kontabël </w:t>
            </w:r>
            <w:r w:rsidR="00A125E4" w:rsidRPr="00D278E2">
              <w:rPr>
                <w:rFonts w:ascii="Times New Roman" w:hAnsi="Times New Roman"/>
                <w:sz w:val="20"/>
                <w:szCs w:val="20"/>
                <w:lang w:val="sq-AL"/>
              </w:rPr>
              <w:t>si dhe shënime të tjera</w:t>
            </w:r>
            <w:r w:rsidR="00D83DC5"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21</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Nëse një njësi ekonomike nuk ka zëra të të ardhurave</w:t>
            </w:r>
            <w:r w:rsidR="004332C9" w:rsidRPr="00D278E2">
              <w:rPr>
                <w:rFonts w:ascii="Times New Roman" w:hAnsi="Times New Roman"/>
                <w:sz w:val="20"/>
                <w:szCs w:val="20"/>
                <w:lang w:val="sq-AL"/>
              </w:rPr>
              <w:t xml:space="preserve"> </w:t>
            </w:r>
            <w:r w:rsidRPr="00D278E2">
              <w:rPr>
                <w:rFonts w:ascii="Times New Roman" w:hAnsi="Times New Roman"/>
                <w:sz w:val="20"/>
                <w:szCs w:val="20"/>
                <w:lang w:val="sq-AL"/>
              </w:rPr>
              <w:t>të tjera gjith</w:t>
            </w:r>
            <w:r w:rsidR="00311C5F">
              <w:rPr>
                <w:rFonts w:ascii="Times New Roman" w:hAnsi="Times New Roman"/>
                <w:sz w:val="20"/>
                <w:szCs w:val="20"/>
                <w:lang w:val="sq-AL"/>
              </w:rPr>
              <w:t>ë</w:t>
            </w:r>
            <w:r w:rsidRPr="00D278E2">
              <w:rPr>
                <w:rFonts w:ascii="Times New Roman" w:hAnsi="Times New Roman"/>
                <w:sz w:val="20"/>
                <w:szCs w:val="20"/>
                <w:lang w:val="sq-AL"/>
              </w:rPr>
              <w:t>përfshirëse</w:t>
            </w:r>
            <w:r w:rsidR="00311C5F">
              <w:rPr>
                <w:rFonts w:ascii="Times New Roman" w:hAnsi="Times New Roman"/>
                <w:sz w:val="20"/>
                <w:szCs w:val="20"/>
                <w:lang w:val="sq-AL"/>
              </w:rPr>
              <w:t xml:space="preserve"> në ndonjë nga periudhat për të </w:t>
            </w:r>
            <w:r w:rsidRPr="00D278E2">
              <w:rPr>
                <w:rFonts w:ascii="Times New Roman" w:hAnsi="Times New Roman"/>
                <w:sz w:val="20"/>
                <w:szCs w:val="20"/>
                <w:lang w:val="sq-AL"/>
              </w:rPr>
              <w:t>cilat janë paraqitur pasqyrat financiare, mund të paraqesë vetëm një pasqyrë të të ardhurave</w:t>
            </w:r>
            <w:r w:rsidR="004332C9" w:rsidRPr="00D278E2">
              <w:rPr>
                <w:rFonts w:ascii="Times New Roman" w:hAnsi="Times New Roman"/>
                <w:sz w:val="20"/>
                <w:szCs w:val="20"/>
                <w:lang w:val="sq-AL"/>
              </w:rPr>
              <w:t xml:space="preserve"> dhe shpenzimeve ku reshti i fundit </w:t>
            </w:r>
            <w:r w:rsidR="00D83DC5" w:rsidRPr="00D278E2">
              <w:rPr>
                <w:rFonts w:ascii="Times New Roman" w:hAnsi="Times New Roman"/>
                <w:sz w:val="20"/>
                <w:szCs w:val="20"/>
                <w:lang w:val="sq-AL"/>
              </w:rPr>
              <w:t>emërtohet “fitim” ose “humbje”</w:t>
            </w:r>
            <w:r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22</w:t>
            </w:r>
          </w:p>
        </w:tc>
        <w:tc>
          <w:tcPr>
            <w:tcW w:w="8910" w:type="dxa"/>
            <w:gridSpan w:val="2"/>
          </w:tcPr>
          <w:p w:rsidR="000E689A" w:rsidRPr="00D278E2" w:rsidRDefault="005E1CB7" w:rsidP="00311C5F">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Duk</w:t>
            </w:r>
            <w:r w:rsidR="000E689A" w:rsidRPr="00D278E2">
              <w:rPr>
                <w:rFonts w:ascii="Times New Roman" w:hAnsi="Times New Roman"/>
                <w:sz w:val="20"/>
                <w:szCs w:val="20"/>
                <w:lang w:val="sq-AL"/>
              </w:rPr>
              <w:t xml:space="preserve">e qenë se paragrafi 19 kërkon </w:t>
            </w:r>
            <w:r w:rsidRPr="00D278E2">
              <w:rPr>
                <w:rFonts w:ascii="Times New Roman" w:hAnsi="Times New Roman"/>
                <w:sz w:val="20"/>
                <w:szCs w:val="20"/>
                <w:lang w:val="sq-AL"/>
              </w:rPr>
              <w:t>shumat krahasuese lidhur me periudhën e kaluar</w:t>
            </w:r>
            <w:r w:rsidR="00D83DC5" w:rsidRPr="00D278E2">
              <w:rPr>
                <w:rFonts w:ascii="Times New Roman" w:hAnsi="Times New Roman"/>
                <w:sz w:val="20"/>
                <w:szCs w:val="20"/>
                <w:lang w:val="sq-AL"/>
              </w:rPr>
              <w:t>,</w:t>
            </w:r>
            <w:r w:rsidRPr="00D278E2">
              <w:rPr>
                <w:rFonts w:ascii="Times New Roman" w:hAnsi="Times New Roman"/>
                <w:sz w:val="20"/>
                <w:szCs w:val="20"/>
                <w:lang w:val="sq-AL"/>
              </w:rPr>
              <w:t xml:space="preserve"> për të gjitha shumat e paraqitura në pasqyrat financiare, një grup i plotë i pasqyrave financiare nënkupton që një njësi ekonomike duhet të paraqesë si minimum</w:t>
            </w:r>
            <w:r w:rsidR="000E689A" w:rsidRPr="00D278E2">
              <w:rPr>
                <w:rFonts w:ascii="Times New Roman" w:hAnsi="Times New Roman"/>
                <w:sz w:val="20"/>
                <w:szCs w:val="20"/>
                <w:lang w:val="sq-AL"/>
              </w:rPr>
              <w:t xml:space="preserve"> </w:t>
            </w:r>
            <w:r w:rsidR="00D83DC5" w:rsidRPr="00D278E2">
              <w:rPr>
                <w:rFonts w:ascii="Times New Roman" w:hAnsi="Times New Roman"/>
                <w:sz w:val="20"/>
                <w:szCs w:val="20"/>
                <w:lang w:val="sq-AL"/>
              </w:rPr>
              <w:t xml:space="preserve">informacion për 2 vite, </w:t>
            </w:r>
            <w:r w:rsidR="000E689A" w:rsidRPr="00D278E2">
              <w:rPr>
                <w:rFonts w:ascii="Times New Roman" w:hAnsi="Times New Roman"/>
                <w:sz w:val="20"/>
                <w:szCs w:val="20"/>
                <w:lang w:val="sq-AL"/>
              </w:rPr>
              <w:t>p</w:t>
            </w:r>
            <w:r w:rsidR="00BF7F9A" w:rsidRPr="00D278E2">
              <w:rPr>
                <w:rFonts w:ascii="Times New Roman" w:hAnsi="Times New Roman"/>
                <w:sz w:val="20"/>
                <w:szCs w:val="20"/>
                <w:lang w:val="sq-AL"/>
              </w:rPr>
              <w:t>ë</w:t>
            </w:r>
            <w:r w:rsidR="008616AC" w:rsidRPr="00D278E2">
              <w:rPr>
                <w:rFonts w:ascii="Times New Roman" w:hAnsi="Times New Roman"/>
                <w:sz w:val="20"/>
                <w:szCs w:val="20"/>
                <w:lang w:val="sq-AL"/>
              </w:rPr>
              <w:t xml:space="preserve">r </w:t>
            </w:r>
            <w:r w:rsidR="000E689A" w:rsidRPr="00D278E2">
              <w:rPr>
                <w:rFonts w:ascii="Times New Roman" w:hAnsi="Times New Roman"/>
                <w:sz w:val="20"/>
                <w:szCs w:val="20"/>
                <w:lang w:val="sq-AL"/>
              </w:rPr>
              <w:t>secilën</w:t>
            </w:r>
            <w:r w:rsidRPr="00D278E2">
              <w:rPr>
                <w:rFonts w:ascii="Times New Roman" w:hAnsi="Times New Roman"/>
                <w:sz w:val="20"/>
                <w:szCs w:val="20"/>
                <w:lang w:val="sq-AL"/>
              </w:rPr>
              <w:t xml:space="preserve"> prej pasqyrave financiare të kërkuara dhe shënimet përkatëse</w:t>
            </w:r>
            <w:r w:rsidR="000E689A" w:rsidRPr="00D278E2">
              <w:rPr>
                <w:rFonts w:ascii="Times New Roman" w:hAnsi="Times New Roman"/>
                <w:sz w:val="20"/>
                <w:szCs w:val="20"/>
                <w:lang w:val="sq-AL"/>
              </w:rPr>
              <w:t xml:space="preserve"> t</w:t>
            </w:r>
            <w:r w:rsidR="00BF7F9A" w:rsidRPr="00D278E2">
              <w:rPr>
                <w:rFonts w:ascii="Times New Roman" w:hAnsi="Times New Roman"/>
                <w:sz w:val="20"/>
                <w:szCs w:val="20"/>
                <w:lang w:val="sq-AL"/>
              </w:rPr>
              <w:t>ë</w:t>
            </w:r>
            <w:r w:rsidR="000E689A" w:rsidRPr="00D278E2">
              <w:rPr>
                <w:rFonts w:ascii="Times New Roman" w:hAnsi="Times New Roman"/>
                <w:sz w:val="20"/>
                <w:szCs w:val="20"/>
                <w:lang w:val="sq-AL"/>
              </w:rPr>
              <w:t xml:space="preserve"> tyre</w:t>
            </w:r>
            <w:r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23</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Në një set të plotë të pasqyrave financiare, një njësi ekonomike duhet </w:t>
            </w:r>
            <w:r w:rsidR="000E689A" w:rsidRPr="00D278E2">
              <w:rPr>
                <w:rFonts w:ascii="Times New Roman" w:hAnsi="Times New Roman"/>
                <w:sz w:val="20"/>
                <w:szCs w:val="20"/>
                <w:lang w:val="sq-AL"/>
              </w:rPr>
              <w:t>t’i kushtoj</w:t>
            </w:r>
            <w:r w:rsidR="00BF7F9A" w:rsidRPr="00D278E2">
              <w:rPr>
                <w:rFonts w:ascii="Times New Roman" w:hAnsi="Times New Roman"/>
                <w:sz w:val="20"/>
                <w:szCs w:val="20"/>
                <w:lang w:val="sq-AL"/>
              </w:rPr>
              <w:t>ë</w:t>
            </w:r>
            <w:r w:rsidR="000E689A" w:rsidRPr="00D278E2">
              <w:rPr>
                <w:rFonts w:ascii="Times New Roman" w:hAnsi="Times New Roman"/>
                <w:sz w:val="20"/>
                <w:szCs w:val="20"/>
                <w:lang w:val="sq-AL"/>
              </w:rPr>
              <w:t xml:space="preserve"> </w:t>
            </w:r>
            <w:r w:rsidR="00D83DC5" w:rsidRPr="00D278E2">
              <w:rPr>
                <w:rFonts w:ascii="Times New Roman" w:hAnsi="Times New Roman"/>
                <w:sz w:val="20"/>
                <w:szCs w:val="20"/>
                <w:lang w:val="sq-AL"/>
              </w:rPr>
              <w:t xml:space="preserve">të njëjtën rëndësi </w:t>
            </w:r>
            <w:r w:rsidR="000E689A" w:rsidRPr="00D278E2">
              <w:rPr>
                <w:rFonts w:ascii="Times New Roman" w:hAnsi="Times New Roman"/>
                <w:sz w:val="20"/>
                <w:szCs w:val="20"/>
                <w:lang w:val="sq-AL"/>
              </w:rPr>
              <w:t>paraqitjes s</w:t>
            </w:r>
            <w:r w:rsidR="00BF7F9A" w:rsidRPr="00D278E2">
              <w:rPr>
                <w:rFonts w:ascii="Times New Roman" w:hAnsi="Times New Roman"/>
                <w:sz w:val="20"/>
                <w:szCs w:val="20"/>
                <w:lang w:val="sq-AL"/>
              </w:rPr>
              <w:t>ë</w:t>
            </w:r>
            <w:r w:rsidR="000E689A" w:rsidRPr="00D278E2">
              <w:rPr>
                <w:rFonts w:ascii="Times New Roman" w:hAnsi="Times New Roman"/>
                <w:sz w:val="20"/>
                <w:szCs w:val="20"/>
                <w:lang w:val="sq-AL"/>
              </w:rPr>
              <w:t xml:space="preserve"> çdo pasqyre financiare</w:t>
            </w:r>
            <w:r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24</w:t>
            </w: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Ky standard përshkruan kërkesa të përgjithshme, në lidhje me paraqitjen e pasqyrave financiare, si dhe natyrën e informacionit që duhet të jepet në shënimet shpjeguese të tyre. Këshilli Kombëtar i Kontabilitetit mund të vendosë kërkesa</w:t>
            </w:r>
            <w:r w:rsidR="00D83DC5" w:rsidRPr="00D278E2">
              <w:rPr>
                <w:rFonts w:ascii="Times New Roman" w:hAnsi="Times New Roman"/>
                <w:sz w:val="20"/>
                <w:szCs w:val="20"/>
                <w:lang w:val="sq-AL"/>
              </w:rPr>
              <w:t xml:space="preserve"> </w:t>
            </w:r>
            <w:r w:rsidRPr="00D278E2">
              <w:rPr>
                <w:rFonts w:ascii="Times New Roman" w:hAnsi="Times New Roman"/>
                <w:sz w:val="20"/>
                <w:szCs w:val="20"/>
                <w:lang w:val="sq-AL"/>
              </w:rPr>
              <w:t>shtesë, përsa u përket informacioneve që duhet të je</w:t>
            </w:r>
            <w:r w:rsidR="00183842" w:rsidRPr="00D278E2">
              <w:rPr>
                <w:rFonts w:ascii="Times New Roman" w:hAnsi="Times New Roman"/>
                <w:sz w:val="20"/>
                <w:szCs w:val="20"/>
                <w:lang w:val="sq-AL"/>
              </w:rPr>
              <w:t>pen</w:t>
            </w:r>
            <w:r w:rsidRPr="00D278E2">
              <w:rPr>
                <w:rFonts w:ascii="Times New Roman" w:hAnsi="Times New Roman"/>
                <w:sz w:val="20"/>
                <w:szCs w:val="20"/>
                <w:lang w:val="sq-AL"/>
              </w:rPr>
              <w:t xml:space="preserve"> në shënimet</w:t>
            </w:r>
            <w:r w:rsidR="00D83DC5" w:rsidRPr="00D278E2">
              <w:rPr>
                <w:rFonts w:ascii="Times New Roman" w:hAnsi="Times New Roman"/>
                <w:sz w:val="20"/>
                <w:szCs w:val="20"/>
                <w:lang w:val="sq-AL"/>
              </w:rPr>
              <w:t xml:space="preserve"> shpjeguese</w:t>
            </w:r>
            <w:r w:rsidRPr="00D278E2">
              <w:rPr>
                <w:rFonts w:ascii="Times New Roman" w:hAnsi="Times New Roman"/>
                <w:sz w:val="20"/>
                <w:szCs w:val="20"/>
                <w:lang w:val="sq-AL"/>
              </w:rPr>
              <w:t xml:space="preserve"> </w:t>
            </w:r>
            <w:r w:rsidR="00D83DC5" w:rsidRPr="00D278E2">
              <w:rPr>
                <w:rFonts w:ascii="Times New Roman" w:hAnsi="Times New Roman"/>
                <w:sz w:val="20"/>
                <w:szCs w:val="20"/>
                <w:lang w:val="sq-AL"/>
              </w:rPr>
              <w:t>të</w:t>
            </w:r>
            <w:r w:rsidRPr="00D278E2">
              <w:rPr>
                <w:rFonts w:ascii="Times New Roman" w:hAnsi="Times New Roman"/>
                <w:sz w:val="20"/>
                <w:szCs w:val="20"/>
                <w:lang w:val="sq-AL"/>
              </w:rPr>
              <w:t xml:space="preserve"> </w:t>
            </w:r>
            <w:r w:rsidR="00183842" w:rsidRPr="00D278E2">
              <w:rPr>
                <w:rFonts w:ascii="Times New Roman" w:hAnsi="Times New Roman"/>
                <w:sz w:val="20"/>
                <w:szCs w:val="20"/>
                <w:lang w:val="sq-AL"/>
              </w:rPr>
              <w:t xml:space="preserve">Standardeve </w:t>
            </w:r>
            <w:r w:rsidRPr="00D278E2">
              <w:rPr>
                <w:rFonts w:ascii="Times New Roman" w:hAnsi="Times New Roman"/>
                <w:sz w:val="20"/>
                <w:szCs w:val="20"/>
                <w:lang w:val="sq-AL"/>
              </w:rPr>
              <w:t>Kombëtare të Kontabilitetit.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25</w:t>
            </w: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Në përputhje me kërkesat e Ligjit </w:t>
            </w:r>
            <w:ins w:id="11" w:author="HP" w:date="2022-02-25T12:00:00Z">
              <w:r w:rsidR="00AE10EB" w:rsidRPr="00D278E2" w:rsidDel="0085497C">
                <w:rPr>
                  <w:rFonts w:ascii="Times New Roman" w:hAnsi="Times New Roman"/>
                  <w:sz w:val="20"/>
                  <w:szCs w:val="20"/>
                  <w:lang w:val="sq-AL"/>
                </w:rPr>
                <w:t xml:space="preserve"> </w:t>
              </w:r>
              <w:del w:id="12" w:author="user" w:date="2020-12-21T12:14:00Z">
                <w:r w:rsidR="00AE10EB" w:rsidRPr="00D278E2" w:rsidDel="0085497C">
                  <w:rPr>
                    <w:rFonts w:ascii="Times New Roman" w:hAnsi="Times New Roman"/>
                    <w:sz w:val="20"/>
                    <w:szCs w:val="20"/>
                    <w:lang w:val="sq-AL"/>
                  </w:rPr>
                  <w:delText xml:space="preserve">nr. 9228, “Për kontabilitetin dhe pasqyrat financiare”, </w:delText>
                </w:r>
                <w:r w:rsidR="00AE10EB" w:rsidDel="0085497C">
                  <w:rPr>
                    <w:rFonts w:ascii="Times New Roman" w:hAnsi="Times New Roman"/>
                    <w:sz w:val="20"/>
                    <w:szCs w:val="20"/>
                    <w:lang w:val="sq-AL"/>
                  </w:rPr>
                  <w:delText>i ndryshuar</w:delText>
                </w:r>
              </w:del>
              <w:r w:rsidR="00AE10EB">
                <w:rPr>
                  <w:rFonts w:ascii="Times New Roman" w:hAnsi="Times New Roman"/>
                  <w:sz w:val="20"/>
                  <w:szCs w:val="20"/>
                  <w:lang w:val="sq-AL"/>
                </w:rPr>
                <w:t>për kontabilitetin</w:t>
              </w:r>
            </w:ins>
            <w:del w:id="13" w:author="HP" w:date="2022-02-25T12:00:00Z">
              <w:r w:rsidRPr="00D278E2" w:rsidDel="00AE10EB">
                <w:rPr>
                  <w:rFonts w:ascii="Times New Roman" w:hAnsi="Times New Roman"/>
                  <w:sz w:val="20"/>
                  <w:szCs w:val="20"/>
                  <w:lang w:val="sq-AL"/>
                </w:rPr>
                <w:delText>nr</w:delText>
              </w:r>
            </w:del>
            <w:r w:rsidR="00071C7C">
              <w:rPr>
                <w:rFonts w:ascii="Times New Roman" w:hAnsi="Times New Roman"/>
                <w:sz w:val="20"/>
                <w:szCs w:val="20"/>
                <w:lang w:val="sq-AL"/>
              </w:rPr>
              <w:t>,</w:t>
            </w:r>
            <w:r w:rsidR="0028048B">
              <w:rPr>
                <w:rFonts w:ascii="Times New Roman" w:hAnsi="Times New Roman"/>
                <w:sz w:val="20"/>
                <w:szCs w:val="20"/>
                <w:lang w:val="sq-AL"/>
              </w:rPr>
              <w:t xml:space="preserve"> </w:t>
            </w:r>
            <w:r w:rsidRPr="00D278E2">
              <w:rPr>
                <w:rFonts w:ascii="Times New Roman" w:hAnsi="Times New Roman"/>
                <w:sz w:val="20"/>
                <w:szCs w:val="20"/>
                <w:lang w:val="sq-AL"/>
              </w:rPr>
              <w:t>pasqyrat financiare paraqiten në lekë, duke treguar shkallën e rrumbullakimit të shifrave (për shembull, në mijë lek</w:t>
            </w:r>
            <w:r w:rsidR="00936EE4" w:rsidRPr="00D278E2">
              <w:rPr>
                <w:rFonts w:ascii="Times New Roman" w:hAnsi="Times New Roman"/>
                <w:sz w:val="20"/>
                <w:szCs w:val="20"/>
                <w:lang w:val="sq-AL"/>
              </w:rPr>
              <w:t>ë</w:t>
            </w:r>
            <w:r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26</w:t>
            </w:r>
          </w:p>
        </w:tc>
        <w:tc>
          <w:tcPr>
            <w:tcW w:w="8910" w:type="dxa"/>
            <w:gridSpan w:val="2"/>
          </w:tcPr>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26     Një njësi ekonomike do të identifikojë qartë secilën prej pasqyrave financiare dhe shënimet e tyre shpjeguese duke i dalluar ato nga çdo informacion tjetër jashtë këtij seti pasqyrash. Përveç kësaj, njësia ekonomike duhet të paraqesë informacionin e mëposhtëm dhe ta përsërisë atë kur është e nevojshme për të kuptuar informacionin e paraqitur:</w:t>
            </w:r>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(a) informacioni i nevojshëm për të identifikuar njësinë ekonomike:</w:t>
            </w:r>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 xml:space="preserve">      (i)  emri i njësisë ekonomike dhe çdo ndryshim në emrin e saj që nga fundi i periudhës  së mëparshme;</w:t>
            </w:r>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 xml:space="preserve">      (ii) regjistri ku mbahen të dhënat për njësinë ekonomike</w:t>
            </w:r>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 xml:space="preserve">     (iii) numri që ka njësia ekonomike në regjistrin tregtar</w:t>
            </w:r>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(b) nëse pasqyrat financiare mbulojnë njësi ekonomike individuale ose një grup të njësive ekonomike;</w:t>
            </w:r>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(c) datën e përfundimit të periudhës raportuese dhe periudhën e mbuluar nga pasqyrat financiare;</w:t>
            </w:r>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lastRenderedPageBreak/>
              <w:t>(d) monedhën e paraqitjes (lekë), siç përcaktohet në paragrafin 25 të këtij Standardi.</w:t>
            </w:r>
          </w:p>
          <w:p w:rsidR="005E1CB7" w:rsidRPr="0028145B" w:rsidRDefault="0028145B" w:rsidP="0028145B">
            <w:pPr>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 xml:space="preserve">(e) nivelin e rrumbullakosjes, nëse ka, i përdorur në paraqitjen e shumave në pasqyrat financiare. </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lastRenderedPageBreak/>
              <w:t>27</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japë informacionin e mëposhtëm në shënimet shpjeguese:</w:t>
            </w:r>
            <w:r w:rsidRPr="00D278E2" w:rsidDel="00400A03">
              <w:rPr>
                <w:rFonts w:ascii="Times New Roman" w:hAnsi="Times New Roman"/>
                <w:sz w:val="20"/>
                <w:szCs w:val="20"/>
                <w:lang w:val="sq-AL"/>
              </w:rPr>
              <w:t xml:space="preserve"> </w:t>
            </w:r>
            <w:r w:rsidRPr="00D278E2">
              <w:rPr>
                <w:rFonts w:ascii="Times New Roman" w:hAnsi="Times New Roman"/>
                <w:sz w:val="20"/>
                <w:szCs w:val="20"/>
                <w:lang w:val="sq-AL"/>
              </w:rPr>
              <w:t>(a) vendbanimin dhe formën ligjore të njësisë ekonomike, vendin e themelimit dhe adresën e zyrës së saj të regjistruar ose selinë e aktivitetit, nëse është e ndrysh</w:t>
            </w:r>
            <w:r w:rsidR="00E73040" w:rsidRPr="00D278E2">
              <w:rPr>
                <w:rFonts w:ascii="Times New Roman" w:hAnsi="Times New Roman"/>
                <w:sz w:val="20"/>
                <w:szCs w:val="20"/>
                <w:lang w:val="sq-AL"/>
              </w:rPr>
              <w:t>me nga zyra e saj e regjistruar</w:t>
            </w:r>
            <w:r w:rsidR="00BD4D2E" w:rsidRPr="00D278E2">
              <w:rPr>
                <w:rFonts w:ascii="Times New Roman" w:hAnsi="Times New Roman"/>
                <w:sz w:val="20"/>
                <w:szCs w:val="20"/>
                <w:lang w:val="sq-AL"/>
              </w:rPr>
              <w:t>;</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një përshkrim të natyrës së operacioneve të njësisë ekonomike dhe aktiviteteve kryesore të saj</w:t>
            </w:r>
            <w:r w:rsidR="00BD4D2E"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28</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një set të plotë të pasqyrave financiare (duke përfshirë informacionin k</w:t>
            </w:r>
            <w:r w:rsidR="0028048B">
              <w:rPr>
                <w:rFonts w:ascii="Times New Roman" w:hAnsi="Times New Roman"/>
                <w:sz w:val="20"/>
                <w:szCs w:val="20"/>
                <w:lang w:val="sq-AL"/>
              </w:rPr>
              <w:t>rahasues (</w:t>
            </w:r>
            <w:r w:rsidR="00E73040" w:rsidRPr="00D278E2">
              <w:rPr>
                <w:rFonts w:ascii="Times New Roman" w:hAnsi="Times New Roman"/>
                <w:sz w:val="20"/>
                <w:szCs w:val="20"/>
                <w:lang w:val="sq-AL"/>
              </w:rPr>
              <w:t>shih paragrafin 19</w:t>
            </w:r>
            <w:r w:rsidR="0028048B">
              <w:rPr>
                <w:rFonts w:ascii="Times New Roman" w:hAnsi="Times New Roman"/>
                <w:sz w:val="20"/>
                <w:szCs w:val="20"/>
                <w:lang w:val="sq-AL"/>
              </w:rPr>
              <w:t>)</w:t>
            </w:r>
            <w:r w:rsidRPr="00D278E2">
              <w:rPr>
                <w:rFonts w:ascii="Times New Roman" w:hAnsi="Times New Roman"/>
                <w:sz w:val="20"/>
                <w:szCs w:val="20"/>
                <w:lang w:val="sq-AL"/>
              </w:rPr>
              <w:t xml:space="preserve"> të paktën </w:t>
            </w:r>
            <w:del w:id="14" w:author="HP" w:date="2022-02-25T12:01:00Z">
              <w:r w:rsidRPr="00D278E2" w:rsidDel="00AE10EB">
                <w:rPr>
                  <w:rFonts w:ascii="Times New Roman" w:hAnsi="Times New Roman"/>
                  <w:sz w:val="20"/>
                  <w:szCs w:val="20"/>
                  <w:lang w:val="sq-AL"/>
                </w:rPr>
                <w:delText xml:space="preserve">çdo </w:delText>
              </w:r>
            </w:del>
            <w:ins w:id="15" w:author="HP" w:date="2022-02-25T12:01:00Z">
              <w:r w:rsidR="00AE10EB">
                <w:rPr>
                  <w:rFonts w:ascii="Times New Roman" w:hAnsi="Times New Roman"/>
                  <w:sz w:val="20"/>
                  <w:szCs w:val="20"/>
                  <w:lang w:val="sq-AL"/>
                </w:rPr>
                <w:t>një herë në</w:t>
              </w:r>
              <w:r w:rsidR="00AE10EB" w:rsidRPr="00D278E2">
                <w:rPr>
                  <w:rFonts w:ascii="Times New Roman" w:hAnsi="Times New Roman"/>
                  <w:sz w:val="20"/>
                  <w:szCs w:val="20"/>
                  <w:lang w:val="sq-AL"/>
                </w:rPr>
                <w:t xml:space="preserve"> </w:t>
              </w:r>
            </w:ins>
            <w:r w:rsidRPr="00D278E2">
              <w:rPr>
                <w:rFonts w:ascii="Times New Roman" w:hAnsi="Times New Roman"/>
                <w:sz w:val="20"/>
                <w:szCs w:val="20"/>
                <w:lang w:val="sq-AL"/>
              </w:rPr>
              <w:t xml:space="preserve">vit, siç kërkohet nga </w:t>
            </w:r>
            <w:del w:id="16" w:author="HP" w:date="2022-02-25T12:02:00Z">
              <w:r w:rsidRPr="00D278E2" w:rsidDel="00AE10EB">
                <w:rPr>
                  <w:rFonts w:ascii="Times New Roman" w:hAnsi="Times New Roman"/>
                  <w:sz w:val="20"/>
                  <w:szCs w:val="20"/>
                  <w:lang w:val="sq-AL"/>
                </w:rPr>
                <w:delText xml:space="preserve">neni </w:delText>
              </w:r>
            </w:del>
            <w:ins w:id="17" w:author="HP" w:date="2022-02-25T12:01:00Z">
              <w:del w:id="18" w:author="user" w:date="2020-12-21T12:20:00Z">
                <w:r w:rsidR="00AE10EB" w:rsidRPr="00D278E2" w:rsidDel="00B519C5">
                  <w:rPr>
                    <w:rFonts w:ascii="Times New Roman" w:hAnsi="Times New Roman"/>
                    <w:sz w:val="20"/>
                    <w:szCs w:val="20"/>
                    <w:lang w:val="sq-AL"/>
                  </w:rPr>
                  <w:delText>neni 14 i Ligjit nr. 9 228, “Për kontabilit</w:delText>
                </w:r>
                <w:r w:rsidR="00AE10EB" w:rsidDel="00B519C5">
                  <w:rPr>
                    <w:rFonts w:ascii="Times New Roman" w:hAnsi="Times New Roman"/>
                    <w:sz w:val="20"/>
                    <w:szCs w:val="20"/>
                    <w:lang w:val="sq-AL"/>
                  </w:rPr>
                  <w:delText>etin dhe pasqyrat financiare” publikuar</w:delText>
                </w:r>
                <w:r w:rsidR="00AE10EB" w:rsidRPr="00D278E2" w:rsidDel="00B519C5">
                  <w:rPr>
                    <w:rFonts w:ascii="Times New Roman" w:hAnsi="Times New Roman"/>
                    <w:sz w:val="20"/>
                    <w:szCs w:val="20"/>
                    <w:lang w:val="sq-AL"/>
                  </w:rPr>
                  <w:delText xml:space="preserve"> në prill 2004</w:delText>
                </w:r>
                <w:r w:rsidR="00AE10EB" w:rsidDel="00B519C5">
                  <w:rPr>
                    <w:rFonts w:ascii="Times New Roman" w:hAnsi="Times New Roman"/>
                    <w:sz w:val="20"/>
                    <w:szCs w:val="20"/>
                    <w:lang w:val="sq-AL"/>
                  </w:rPr>
                  <w:delText>, i ndryshuar</w:delText>
                </w:r>
              </w:del>
              <w:r w:rsidR="00AE10EB">
                <w:rPr>
                  <w:rFonts w:ascii="Times New Roman" w:hAnsi="Times New Roman"/>
                  <w:sz w:val="20"/>
                  <w:szCs w:val="20"/>
                  <w:lang w:val="sq-AL"/>
                </w:rPr>
                <w:t>Ligji për kontabilitetin</w:t>
              </w:r>
              <w:r w:rsidR="00AE10EB" w:rsidRPr="00D278E2">
                <w:rPr>
                  <w:rFonts w:ascii="Times New Roman" w:hAnsi="Times New Roman"/>
                  <w:sz w:val="20"/>
                  <w:szCs w:val="20"/>
                  <w:lang w:val="sq-AL"/>
                </w:rPr>
                <w:t>.</w:t>
              </w:r>
            </w:ins>
            <w:r w:rsidRPr="00D278E2">
              <w:rPr>
                <w:rFonts w:ascii="Times New Roman" w:hAnsi="Times New Roman"/>
                <w:sz w:val="20"/>
                <w:szCs w:val="20"/>
                <w:lang w:val="sq-AL"/>
              </w:rPr>
              <w:t xml:space="preserve"> Kur fundi i periudhës raportuese të një njësie ekonomike ndryshon dhe pasqyrat financiare vjetore paraqiten për një periudhë më të gjatë ose më të shkurtër se sa një vit, njësia ekonomike duhet të japë informacionet shpjeguese në vijim:</w:t>
            </w:r>
          </w:p>
          <w:p w:rsidR="005E1CB7" w:rsidRPr="00D278E2" w:rsidRDefault="00E73040"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faktin 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vetvete</w:t>
            </w:r>
            <w:r w:rsidR="00BD4D2E" w:rsidRPr="00D278E2">
              <w:rPr>
                <w:rFonts w:ascii="Times New Roman" w:hAnsi="Times New Roman"/>
                <w:sz w:val="20"/>
                <w:szCs w:val="20"/>
                <w:lang w:val="sq-AL"/>
              </w:rPr>
              <w:t>;</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arsyen për të përdorur një periudhë</w:t>
            </w:r>
            <w:r w:rsidR="00BD4D2E" w:rsidRPr="00D278E2">
              <w:rPr>
                <w:rFonts w:ascii="Times New Roman" w:hAnsi="Times New Roman"/>
                <w:sz w:val="20"/>
                <w:szCs w:val="20"/>
                <w:lang w:val="sq-AL"/>
              </w:rPr>
              <w:t xml:space="preserve"> më të gjatë ose më të shkurtër;</w:t>
            </w:r>
          </w:p>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faktin që shumat krahasuese të paraqitura në pasqyrat financiare (duke përfshirë edhe shënimet përkatëse) nuk janë plotësisht të krahasueshme.</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PASQYRA E POZICIONIT FINANCIAR</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Rregulla të Përgjithshme</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29</w:t>
            </w:r>
          </w:p>
        </w:tc>
        <w:tc>
          <w:tcPr>
            <w:tcW w:w="8910" w:type="dxa"/>
            <w:gridSpan w:val="2"/>
          </w:tcPr>
          <w:p w:rsidR="0028145B" w:rsidRPr="0028145B" w:rsidRDefault="0028145B" w:rsidP="0028145B">
            <w:pPr>
              <w:pStyle w:val="Default"/>
              <w:tabs>
                <w:tab w:val="left" w:pos="9720"/>
              </w:tabs>
              <w:jc w:val="both"/>
              <w:rPr>
                <w:sz w:val="20"/>
                <w:szCs w:val="20"/>
                <w:lang w:val="sq-AL"/>
              </w:rPr>
            </w:pPr>
            <w:r w:rsidRPr="0028145B">
              <w:rPr>
                <w:sz w:val="20"/>
                <w:szCs w:val="20"/>
                <w:lang w:val="sq-AL"/>
              </w:rPr>
              <w:t xml:space="preserve">a) Pasqyra e pozicionit financiar paraqet informacionin mbi pozicionin financiar të njësisë ekonomike në fund të periudhës raportuese.  </w:t>
            </w:r>
          </w:p>
          <w:p w:rsidR="0028145B" w:rsidRPr="0028145B" w:rsidRDefault="0028145B" w:rsidP="0028145B">
            <w:pPr>
              <w:pStyle w:val="Default"/>
              <w:tabs>
                <w:tab w:val="left" w:pos="9720"/>
              </w:tabs>
              <w:jc w:val="both"/>
              <w:rPr>
                <w:sz w:val="20"/>
                <w:szCs w:val="20"/>
                <w:lang w:val="sq-AL"/>
              </w:rPr>
            </w:pPr>
            <w:r w:rsidRPr="0028145B">
              <w:rPr>
                <w:sz w:val="20"/>
                <w:szCs w:val="20"/>
                <w:lang w:val="sq-AL"/>
              </w:rPr>
              <w:t xml:space="preserve">b) Në pasqyrën e pozicionit financiar tepricat e çeljes për çdo periudhë raportuese duhet të korespondojnë me tepricat e mbylljes së periudhës raportuese paraardhëse. </w:t>
            </w:r>
          </w:p>
          <w:p w:rsidR="0028145B" w:rsidRPr="0028145B" w:rsidRDefault="0028145B" w:rsidP="0028145B">
            <w:pPr>
              <w:pStyle w:val="Default"/>
              <w:tabs>
                <w:tab w:val="left" w:pos="9720"/>
              </w:tabs>
              <w:jc w:val="both"/>
              <w:rPr>
                <w:sz w:val="20"/>
                <w:szCs w:val="20"/>
                <w:lang w:val="sq-AL"/>
              </w:rPr>
            </w:pPr>
            <w:r w:rsidRPr="0028145B">
              <w:rPr>
                <w:sz w:val="20"/>
                <w:szCs w:val="20"/>
                <w:lang w:val="sq-AL"/>
              </w:rPr>
              <w:t>c) Pasqyra e pozicionit financiar ka tre përbërës kryesorë:</w:t>
            </w:r>
          </w:p>
          <w:p w:rsidR="0028145B" w:rsidRPr="0028145B" w:rsidRDefault="0028145B" w:rsidP="0028145B">
            <w:pPr>
              <w:pStyle w:val="Default"/>
              <w:tabs>
                <w:tab w:val="left" w:pos="9720"/>
              </w:tabs>
              <w:jc w:val="both"/>
              <w:rPr>
                <w:sz w:val="20"/>
                <w:szCs w:val="20"/>
                <w:lang w:val="sq-AL"/>
              </w:rPr>
            </w:pPr>
            <w:r w:rsidRPr="0028145B">
              <w:rPr>
                <w:sz w:val="20"/>
                <w:szCs w:val="20"/>
                <w:lang w:val="sq-AL"/>
              </w:rPr>
              <w:t>(i) aktivet që kontrollon njësia ekonomike;</w:t>
            </w:r>
          </w:p>
          <w:p w:rsidR="0028145B" w:rsidRPr="0028145B" w:rsidRDefault="0028145B" w:rsidP="0028145B">
            <w:pPr>
              <w:pStyle w:val="Default"/>
              <w:tabs>
                <w:tab w:val="left" w:pos="9720"/>
              </w:tabs>
              <w:jc w:val="both"/>
              <w:rPr>
                <w:sz w:val="20"/>
                <w:szCs w:val="20"/>
                <w:lang w:val="sq-AL"/>
              </w:rPr>
            </w:pPr>
            <w:r w:rsidRPr="0028145B">
              <w:rPr>
                <w:sz w:val="20"/>
                <w:szCs w:val="20"/>
                <w:lang w:val="sq-AL"/>
              </w:rPr>
              <w:t>(ii) detyrimet që duhet të përmbushë njësia ekonomike;</w:t>
            </w:r>
          </w:p>
          <w:p w:rsidR="005E1CB7" w:rsidRPr="00D278E2" w:rsidRDefault="0028145B" w:rsidP="0028145B">
            <w:pPr>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(iii) kapitalin e pronarëve të njësisë ekonomike.</w:t>
            </w:r>
            <w:r w:rsidRPr="00D278E2">
              <w:rPr>
                <w:sz w:val="20"/>
                <w:szCs w:val="20"/>
                <w:lang w:val="sq-AL"/>
              </w:rPr>
              <w:t xml:space="preserve"> </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30</w:t>
            </w:r>
          </w:p>
        </w:tc>
        <w:tc>
          <w:tcPr>
            <w:tcW w:w="8910" w:type="dxa"/>
            <w:gridSpan w:val="2"/>
          </w:tcPr>
          <w:p w:rsidR="005E1CB7" w:rsidRPr="00D278E2" w:rsidRDefault="003B6258" w:rsidP="0028048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Njësitë ekonomike</w:t>
            </w:r>
            <w:r w:rsidR="005E1CB7" w:rsidRPr="00D278E2">
              <w:rPr>
                <w:rFonts w:ascii="Times New Roman" w:hAnsi="Times New Roman"/>
                <w:sz w:val="20"/>
                <w:szCs w:val="20"/>
                <w:lang w:val="sq-AL"/>
              </w:rPr>
              <w:t xml:space="preserve"> (përveç njësive të përmendura në paragrafin 35) do të përdorin formatin e pasqyrës së pozicionit financiar</w:t>
            </w:r>
            <w:r w:rsidR="0028048B">
              <w:rPr>
                <w:rFonts w:ascii="Times New Roman" w:hAnsi="Times New Roman"/>
                <w:sz w:val="20"/>
                <w:szCs w:val="20"/>
                <w:lang w:val="sq-AL"/>
              </w:rPr>
              <w:t xml:space="preserve"> </w:t>
            </w:r>
            <w:r w:rsidR="005E1CB7" w:rsidRPr="00D278E2">
              <w:rPr>
                <w:rFonts w:ascii="Times New Roman" w:hAnsi="Times New Roman"/>
                <w:sz w:val="20"/>
                <w:szCs w:val="20"/>
                <w:lang w:val="sq-AL"/>
              </w:rPr>
              <w:t>të dhënë në Shtojcën 1 të këtij Standardi.</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31</w:t>
            </w:r>
          </w:p>
        </w:tc>
        <w:tc>
          <w:tcPr>
            <w:tcW w:w="8910" w:type="dxa"/>
            <w:gridSpan w:val="2"/>
          </w:tcPr>
          <w:p w:rsidR="005E1CB7" w:rsidRPr="00D278E2" w:rsidRDefault="0028145B" w:rsidP="0028145B">
            <w:pPr>
              <w:tabs>
                <w:tab w:val="left" w:pos="9720"/>
              </w:tabs>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Kategoritë e zërave të aktiveve dhe detyrimeve në pasqyrën e pozicionit financiar (</w:t>
            </w:r>
            <w:r w:rsidRPr="0028145B">
              <w:rPr>
                <w:rFonts w:ascii="Times New Roman" w:hAnsi="Times New Roman"/>
                <w:i/>
                <w:sz w:val="20"/>
                <w:szCs w:val="20"/>
                <w:lang w:val="sq-AL"/>
              </w:rPr>
              <w:t>paraqitur me ngjyrë të zezë të theksuar në Shtojcën1</w:t>
            </w:r>
            <w:r w:rsidRPr="0028145B">
              <w:rPr>
                <w:rFonts w:ascii="Times New Roman" w:hAnsi="Times New Roman"/>
                <w:sz w:val="20"/>
                <w:szCs w:val="20"/>
                <w:lang w:val="sq-AL"/>
              </w:rPr>
              <w:t>) duhet të respektohen, megjithëse mund të shtohen zëra të tjerë, nëse ata ndikojnë në përmirësimin e qartësisë dhe lexueshmërisë së pasqyrës së pozicionit financiar. Nënkategoritë e pasqyrës së pozicionit financiar mund të paraqiten në shënimet shpjeguese në vend që të paraqiten në  pasqyrën e  pozicionit financiar. Duke u bazuar në konceptin e materialitetit, zërat jomaterialë mund të paraqiten të grupuar.</w:t>
            </w:r>
            <w:r w:rsidRPr="00D278E2">
              <w:rPr>
                <w:rFonts w:ascii="Times New Roman" w:hAnsi="Times New Roman"/>
                <w:sz w:val="20"/>
                <w:szCs w:val="20"/>
                <w:lang w:val="sq-AL"/>
              </w:rPr>
              <w:t xml:space="preserve"> </w:t>
            </w:r>
          </w:p>
        </w:tc>
      </w:tr>
      <w:tr w:rsidR="0028145B" w:rsidRPr="00C67FC3" w:rsidTr="00E23CFD">
        <w:tc>
          <w:tcPr>
            <w:tcW w:w="828" w:type="dxa"/>
          </w:tcPr>
          <w:p w:rsidR="0028145B" w:rsidRPr="0028145B" w:rsidRDefault="0028145B" w:rsidP="0028145B">
            <w:pPr>
              <w:tabs>
                <w:tab w:val="left" w:pos="9720"/>
              </w:tabs>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31A</w:t>
            </w:r>
          </w:p>
        </w:tc>
        <w:tc>
          <w:tcPr>
            <w:tcW w:w="8910" w:type="dxa"/>
            <w:gridSpan w:val="2"/>
          </w:tcPr>
          <w:p w:rsidR="0028145B" w:rsidRPr="0028145B" w:rsidRDefault="0028145B" w:rsidP="0028145B">
            <w:pPr>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Kur një aktiv ose detyrim lidhet me më shumë se një zë të caktuar në pasqyrën e pozicionit financiar, marrëdhënia e tij me zërat e tjerë do të shpjegohet në shënimet që shoqërojnë pasqyrat financiare.</w:t>
            </w:r>
          </w:p>
        </w:tc>
      </w:tr>
      <w:tr w:rsidR="0028145B" w:rsidRPr="00C67FC3" w:rsidTr="00E23CFD">
        <w:tc>
          <w:tcPr>
            <w:tcW w:w="828" w:type="dxa"/>
          </w:tcPr>
          <w:p w:rsidR="0028145B" w:rsidRPr="0028145B" w:rsidRDefault="0028145B" w:rsidP="0028145B">
            <w:pPr>
              <w:tabs>
                <w:tab w:val="left" w:pos="9720"/>
              </w:tabs>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31B</w:t>
            </w:r>
          </w:p>
        </w:tc>
        <w:tc>
          <w:tcPr>
            <w:tcW w:w="8910" w:type="dxa"/>
            <w:gridSpan w:val="2"/>
          </w:tcPr>
          <w:p w:rsidR="0028145B" w:rsidRPr="0028145B" w:rsidRDefault="0028145B" w:rsidP="0028145B">
            <w:pPr>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Të drejtat mbi pasuritë e paluajtshme dhe të drejta të tjera të ngjashme do të paraqiten nën zërin “Toka dhe ndërtesa”.</w:t>
            </w:r>
          </w:p>
        </w:tc>
      </w:tr>
      <w:tr w:rsidR="0028145B" w:rsidRPr="00C67FC3" w:rsidTr="00E23CFD">
        <w:tc>
          <w:tcPr>
            <w:tcW w:w="828" w:type="dxa"/>
          </w:tcPr>
          <w:p w:rsidR="0028145B" w:rsidRPr="0028145B" w:rsidRDefault="0028145B" w:rsidP="0028145B">
            <w:pPr>
              <w:tabs>
                <w:tab w:val="left" w:pos="9720"/>
              </w:tabs>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31C</w:t>
            </w:r>
          </w:p>
        </w:tc>
        <w:tc>
          <w:tcPr>
            <w:tcW w:w="8910" w:type="dxa"/>
            <w:gridSpan w:val="2"/>
          </w:tcPr>
          <w:p w:rsidR="0028145B" w:rsidRPr="0028145B" w:rsidRDefault="0028145B" w:rsidP="0028145B">
            <w:pPr>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Kur shuma për shlyerjen e një huaje është më e madhe se vlera e huasë, njësisë ekonomike i kërkohet ta paraqesë diferencën si një aktiv. Diferenca mund të tregohet në pasqyrën e pozicionit financiar ose tek shënimet shpjeguese. Diferenca pakësohet çdo vit me një shumë të arsyeshme dhe shuarja e plotë bëhet jo  më vonë se shlyerja e huasë.</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32</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Nënkategoritë e zërave në pasqyrën e pozicionit financiar (paraqitur me shkrim të pjerrët) mund të kombinohen dhe të tregohen në total</w:t>
            </w:r>
            <w:r>
              <w:rPr>
                <w:rFonts w:ascii="Times New Roman" w:hAnsi="Times New Roman"/>
                <w:sz w:val="20"/>
                <w:szCs w:val="20"/>
                <w:lang w:val="sq-AL"/>
              </w:rPr>
              <w:t xml:space="preserve"> </w:t>
            </w:r>
            <w:r w:rsidRPr="00D278E2">
              <w:rPr>
                <w:rFonts w:ascii="Times New Roman" w:hAnsi="Times New Roman"/>
                <w:sz w:val="20"/>
                <w:szCs w:val="20"/>
                <w:lang w:val="sq-AL"/>
              </w:rPr>
              <w:t>kur:</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ato janë jo materiale në vlerë; ose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një kombinim i tillë jep një qartësi më të madhe, me kusht që zërat e kombinuar në këtë mënyrë të trajtohen veças në shënimet shpjeguese.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33</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me kapital aksionar jep informacion, ose në pasqyrën e pozicionit financiar ose në shënimet shpjeguese</w:t>
            </w:r>
            <w:r>
              <w:rPr>
                <w:rFonts w:ascii="Times New Roman" w:hAnsi="Times New Roman"/>
                <w:sz w:val="20"/>
                <w:szCs w:val="20"/>
                <w:lang w:val="sq-AL"/>
              </w:rPr>
              <w:t>,</w:t>
            </w:r>
            <w:r w:rsidRPr="00D278E2">
              <w:rPr>
                <w:rFonts w:ascii="Times New Roman" w:hAnsi="Times New Roman"/>
                <w:sz w:val="20"/>
                <w:szCs w:val="20"/>
                <w:lang w:val="sq-AL"/>
              </w:rPr>
              <w:t xml:space="preserve"> për çështjet në vijim:</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EA3F34">
              <w:rPr>
                <w:rFonts w:ascii="Times New Roman" w:hAnsi="Times New Roman"/>
                <w:sz w:val="20"/>
                <w:szCs w:val="20"/>
                <w:lang w:val="sq-AL"/>
              </w:rPr>
              <w:t>(a) për secilën klasë të kapitalit aksionar;</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Pr>
                <w:rFonts w:ascii="Times New Roman" w:hAnsi="Times New Roman"/>
                <w:sz w:val="20"/>
                <w:szCs w:val="20"/>
                <w:lang w:val="sq-AL"/>
              </w:rPr>
              <w:t xml:space="preserve">   </w:t>
            </w:r>
            <w:r w:rsidRPr="00EA3F34">
              <w:rPr>
                <w:rFonts w:ascii="Times New Roman" w:hAnsi="Times New Roman"/>
                <w:i/>
                <w:sz w:val="20"/>
                <w:szCs w:val="20"/>
                <w:lang w:val="sq-AL"/>
              </w:rPr>
              <w:t>(i) numrin e aksioneve të autorizuara;</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(ii) numrin e aksioneve të emetuara dhe të paguara plotësisht/të emetuara por jo të paguara plotësisht;</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(iii) vlerën nominale për aksion;</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(iv) rakordimin e numrit të aksioneve në qarkullim në fillim dhe në fund të periudhës;</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(v) të drejtat, preferencat dhe kufizimet referuar asaj klase, duke përfshirë kufizimet mbi shpërndarjen e dividendëve dhe ripagesat e kapitalit;</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(vi) aksionet e njësisë ekonomike të mbajtura nga njësia ekonomike, nga filialet ose pjesëmarrjet e saj;</w:t>
            </w:r>
          </w:p>
          <w:p w:rsidR="0028145B" w:rsidRPr="00EA3F34" w:rsidRDefault="0028145B" w:rsidP="0028145B">
            <w:pPr>
              <w:tabs>
                <w:tab w:val="left" w:pos="9720"/>
              </w:tabs>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(vii) aksionet e rezervuara për emetim sipas opsioneve dhe kontratave për shitjen e aksioneve, përfshirë afatet dhe shumat;</w:t>
            </w:r>
          </w:p>
          <w:p w:rsidR="0028145B" w:rsidRPr="00EA3F34" w:rsidRDefault="0028145B" w:rsidP="0028145B">
            <w:pPr>
              <w:tabs>
                <w:tab w:val="left" w:pos="9720"/>
              </w:tabs>
              <w:spacing w:after="0" w:line="240" w:lineRule="auto"/>
              <w:jc w:val="both"/>
              <w:rPr>
                <w:rFonts w:ascii="Times New Roman" w:hAnsi="Times New Roman"/>
                <w:sz w:val="20"/>
                <w:szCs w:val="20"/>
                <w:lang w:val="sq-AL"/>
              </w:rPr>
            </w:pPr>
            <w:r w:rsidRPr="00EA3F34">
              <w:rPr>
                <w:rFonts w:ascii="Times New Roman" w:hAnsi="Times New Roman"/>
                <w:sz w:val="20"/>
                <w:szCs w:val="20"/>
                <w:lang w:val="sq-AL"/>
              </w:rPr>
              <w:t>(b) një përshkrim të rezervës brenda kapitalit neto.</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lastRenderedPageBreak/>
              <w:t>34</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pa kapital aksionar si p.sh, një ortakëri ose njësi ekonomike me përgjegjësi të kufizuar, duhet të japë informacion të njëjtë me atë që kërkohet nga paragrafi 33 (a), duke treguar ndryshimet gjatë periudhës në secilën kategori të kapitalit dhe të drejtat, preferencat </w:t>
            </w:r>
            <w:r>
              <w:rPr>
                <w:rFonts w:ascii="Times New Roman" w:hAnsi="Times New Roman"/>
                <w:sz w:val="20"/>
                <w:szCs w:val="20"/>
                <w:lang w:val="sq-AL"/>
              </w:rPr>
              <w:t>apo</w:t>
            </w:r>
            <w:r w:rsidRPr="00D278E2">
              <w:rPr>
                <w:rFonts w:ascii="Times New Roman" w:hAnsi="Times New Roman"/>
                <w:sz w:val="20"/>
                <w:szCs w:val="20"/>
                <w:lang w:val="sq-AL"/>
              </w:rPr>
              <w:t xml:space="preserve"> kufizimet që shoqërojnë çdo kategori të kapitalit neto.</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Formate të veçanta të</w:t>
            </w:r>
            <w:r w:rsidRPr="00D278E2">
              <w:rPr>
                <w:rFonts w:ascii="Times New Roman" w:hAnsi="Times New Roman"/>
                <w:sz w:val="20"/>
                <w:szCs w:val="20"/>
                <w:lang w:val="sq-AL"/>
              </w:rPr>
              <w:t xml:space="preserve"> </w:t>
            </w:r>
            <w:r w:rsidRPr="00D278E2">
              <w:rPr>
                <w:rFonts w:ascii="Times New Roman" w:hAnsi="Times New Roman"/>
                <w:b/>
                <w:sz w:val="20"/>
                <w:szCs w:val="20"/>
                <w:lang w:val="sq-AL"/>
              </w:rPr>
              <w:t>pasqyrës së pozicionit financiar</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35</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mund të përdorë një format të pasqyrës së pozicionit financiar të ndryshëm nga ai që është dhënë në shtojcën 1 të këtij Standardi, nëse ai format është i përshtatshëm për natyrën e veprimtarisë së shfrytëzimit të kësaj njësie (p.sh, njësitë e lizingut, organizatat jofitimprurëse dhe institucionet shtetërore).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36</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Nëse njësia ekonomike zgjedh një format tjetër të pasqyrës së pozicionit financiar nga ai i dhënë në shtojcën 1 të këtij Standardi, drejtuesit e kësaj njësie duhet të zgjedhin një format, i cili jep një pamje të vërtetë e të besueshme, referuar në nenin </w:t>
            </w:r>
            <w:ins w:id="19" w:author="HP" w:date="2022-02-25T12:02:00Z">
              <w:del w:id="20" w:author="user" w:date="2020-12-21T12:20:00Z">
                <w:r w:rsidR="00AE10EB" w:rsidRPr="00D278E2" w:rsidDel="00B519C5">
                  <w:rPr>
                    <w:rFonts w:ascii="Times New Roman" w:hAnsi="Times New Roman"/>
                    <w:sz w:val="20"/>
                    <w:szCs w:val="20"/>
                    <w:lang w:val="sq-AL"/>
                  </w:rPr>
                  <w:delText xml:space="preserve">9 </w:delText>
                </w:r>
              </w:del>
              <w:r w:rsidR="00AE10EB">
                <w:rPr>
                  <w:rFonts w:ascii="Times New Roman" w:hAnsi="Times New Roman"/>
                  <w:sz w:val="20"/>
                  <w:szCs w:val="20"/>
                  <w:lang w:val="sq-AL"/>
                </w:rPr>
                <w:t>11</w:t>
              </w:r>
              <w:r w:rsidR="00AE10EB" w:rsidRPr="00D278E2">
                <w:rPr>
                  <w:rFonts w:ascii="Times New Roman" w:hAnsi="Times New Roman"/>
                  <w:sz w:val="20"/>
                  <w:szCs w:val="20"/>
                  <w:lang w:val="sq-AL"/>
                </w:rPr>
                <w:t xml:space="preserve"> të Ligjit </w:t>
              </w:r>
              <w:del w:id="21" w:author="user" w:date="2020-12-21T12:20:00Z">
                <w:r w:rsidR="00AE10EB" w:rsidRPr="00D278E2" w:rsidDel="00B519C5">
                  <w:rPr>
                    <w:rFonts w:ascii="Times New Roman" w:hAnsi="Times New Roman"/>
                    <w:sz w:val="20"/>
                    <w:szCs w:val="20"/>
                    <w:lang w:val="sq-AL"/>
                  </w:rPr>
                  <w:delText>nr. 9 228, “Për kontabilitetin dhe pasqyrat financiare”</w:delText>
                </w:r>
                <w:r w:rsidR="00AE10EB" w:rsidDel="00B519C5">
                  <w:rPr>
                    <w:rFonts w:ascii="Times New Roman" w:hAnsi="Times New Roman"/>
                    <w:sz w:val="20"/>
                    <w:szCs w:val="20"/>
                    <w:lang w:val="sq-AL"/>
                  </w:rPr>
                  <w:delText>, publikuar në prill 2004, i ndryshuar</w:delText>
                </w:r>
              </w:del>
              <w:r w:rsidR="00AE10EB">
                <w:rPr>
                  <w:rFonts w:ascii="Times New Roman" w:hAnsi="Times New Roman"/>
                  <w:sz w:val="20"/>
                  <w:szCs w:val="20"/>
                  <w:lang w:val="sq-AL"/>
                </w:rPr>
                <w:t>për kontabilitetin</w:t>
              </w:r>
            </w:ins>
            <w:r w:rsidRPr="00D278E2">
              <w:rPr>
                <w:rFonts w:ascii="Times New Roman" w:hAnsi="Times New Roman"/>
                <w:sz w:val="20"/>
                <w:szCs w:val="20"/>
                <w:lang w:val="sq-AL"/>
              </w:rPr>
              <w:t>. Institucionet shtetërore duhet të zbatojnë kërkesat e rregullave të përgjithshme të kontabilitetit publik.</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Dallimi mes zërave afatshkurtër dhe afatgjatë të aktiveve dhe detyrimeve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do të paraqesë aktivet afatshkurtra dhe afatgjata, detyrimet afatshkurtra dhe afatgjata, si klasifikime të veçanta në pasqyrën e pozicionit financiar në përputhje me paragrafët 39 deri 45, përveç kur një </w:t>
            </w:r>
            <w:r>
              <w:rPr>
                <w:rFonts w:ascii="Times New Roman" w:hAnsi="Times New Roman"/>
                <w:sz w:val="20"/>
                <w:szCs w:val="20"/>
                <w:lang w:val="sq-AL"/>
              </w:rPr>
              <w:t>paraqitje</w:t>
            </w:r>
            <w:r w:rsidRPr="00D278E2">
              <w:rPr>
                <w:rFonts w:ascii="Times New Roman" w:hAnsi="Times New Roman"/>
                <w:sz w:val="20"/>
                <w:szCs w:val="20"/>
                <w:lang w:val="sq-AL"/>
              </w:rPr>
              <w:t xml:space="preserve"> në bazë të likuiditetit siguron informacion që është</w:t>
            </w:r>
            <w:r>
              <w:rPr>
                <w:rFonts w:ascii="Times New Roman" w:hAnsi="Times New Roman"/>
                <w:sz w:val="20"/>
                <w:szCs w:val="20"/>
                <w:lang w:val="sq-AL"/>
              </w:rPr>
              <w:t xml:space="preserve"> më</w:t>
            </w:r>
            <w:r w:rsidRPr="00D278E2">
              <w:rPr>
                <w:rFonts w:ascii="Times New Roman" w:hAnsi="Times New Roman"/>
                <w:sz w:val="20"/>
                <w:szCs w:val="20"/>
                <w:lang w:val="sq-AL"/>
              </w:rPr>
              <w:t xml:space="preserve"> i besueshëm dhe shumë më i përshtatshëm.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38</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zgjedhjen e një formati të pasqyrës së pozicionit financiar, të ndryshëm nga ai i përshkruar në shtojcën 1 të Standardit, një njësi ekonomike mund ta quajë me vend mosklasifikimin e aktiveve dhe detyrimeve të saj si afatgjata dhe afatshkurtra (për shembull, në rastin e institucioneve financiare ku në përputhje me praktikën ndërkombëtare nuk bëhen dallime të tilla në pasqyrën e pozicionit financiar). Në këtë rast, njësia ekonomike duhet t’i paraqesë aktivet dhe detyrimet e saj në pasqyrën e pozicionit financiar sipas kriterit të likuiditetit.</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Aktivet afatshkurtra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39</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klasifikojë një aktiv si afatshkurtër kur:</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pret të realizojë aktivin, ose ka ndërmend ta shesë apo ta konsumojë atë, brenda ciklit normal të shfrytëzimit të njësisë ekonomike;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e mban aktivin kryesisht për qëllime tregtimi;</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pret të realizojë aktivin brenda dymbëdhjetë muajve pas datës së raportimit;</w:t>
            </w:r>
            <w:r>
              <w:rPr>
                <w:rFonts w:ascii="Times New Roman" w:hAnsi="Times New Roman"/>
                <w:sz w:val="20"/>
                <w:szCs w:val="20"/>
                <w:lang w:val="sq-AL"/>
              </w:rPr>
              <w:t xml:space="preserve"> </w:t>
            </w:r>
            <w:r w:rsidRPr="00D278E2">
              <w:rPr>
                <w:rFonts w:ascii="Times New Roman" w:hAnsi="Times New Roman"/>
                <w:sz w:val="20"/>
                <w:szCs w:val="20"/>
                <w:lang w:val="sq-AL"/>
              </w:rPr>
              <w:t>ose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w:t>
            </w:r>
            <w:r>
              <w:rPr>
                <w:rFonts w:ascii="Times New Roman" w:hAnsi="Times New Roman"/>
                <w:sz w:val="20"/>
                <w:szCs w:val="20"/>
                <w:lang w:val="sq-AL"/>
              </w:rPr>
              <w:t xml:space="preserve"> </w:t>
            </w:r>
            <w:r w:rsidRPr="00D278E2">
              <w:rPr>
                <w:rFonts w:ascii="Times New Roman" w:hAnsi="Times New Roman"/>
                <w:sz w:val="20"/>
                <w:szCs w:val="20"/>
                <w:lang w:val="sq-AL"/>
              </w:rPr>
              <w:t>aktivi është mjet monetar ose një ekuivalent i mjeteve monetare, i</w:t>
            </w:r>
            <w:r>
              <w:rPr>
                <w:rFonts w:ascii="Times New Roman" w:hAnsi="Times New Roman"/>
                <w:sz w:val="20"/>
                <w:szCs w:val="20"/>
                <w:lang w:val="sq-AL"/>
              </w:rPr>
              <w:t xml:space="preserve"> pa</w:t>
            </w:r>
            <w:r w:rsidRPr="00D278E2">
              <w:rPr>
                <w:rFonts w:ascii="Times New Roman" w:hAnsi="Times New Roman"/>
                <w:sz w:val="20"/>
                <w:szCs w:val="20"/>
                <w:lang w:val="sq-AL"/>
              </w:rPr>
              <w:t xml:space="preserve"> kufizuar për t’u përdorur për  shkëmbim ose për të shlyer një detyrim për të paktën dymbëdhjetë muaj pas datës së raportimit.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40</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klasifikojë të gjitha aktivet e tjera si afatgjata. Kur cikli normal i njësisë ekonomike nuk është i identifikueshëm qartë, kohëzgjatja e tij supozohet të jetë dymbëdhjetë muaj.</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Detyrimet afatshkurtra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41</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ta klasifikojë një detyrim si afatshkurtër kur:</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pret ta shlyejë detyrimin brenda ciklit normal të shfrytëzimit të njësisë ekonomike;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e mban detyrimin kryesisht për qëllime tregtimi;</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detyrimi do të shlyhet brenda dymbëdhjetë muajve pas datës së raportimit; ose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 njësia ekonomike nuk ka një të drejtë të pakushtëzuar për të evituar shlyerjen e detyrimit për të paktën dymbëdhjetë muaj pas datës së raportimit.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42</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Njësia ekonomike duhet t’i klasifikojë të gjithë detyrimet e tjera si afatgjata.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43</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color w:val="000000"/>
                <w:sz w:val="20"/>
                <w:szCs w:val="20"/>
                <w:lang w:val="sq-AL"/>
              </w:rPr>
              <w:t>Një hua me afat maturimi deri në 12 muaj, pas datës së</w:t>
            </w:r>
            <w:r w:rsidRPr="00D278E2">
              <w:rPr>
                <w:rFonts w:ascii="Times New Roman" w:hAnsi="Times New Roman"/>
                <w:sz w:val="20"/>
                <w:szCs w:val="20"/>
                <w:lang w:val="sq-AL"/>
              </w:rPr>
              <w:t xml:space="preserve"> pasqyrës së pozicionit financiar</w:t>
            </w:r>
            <w:r w:rsidRPr="00D278E2">
              <w:rPr>
                <w:rFonts w:ascii="Times New Roman" w:hAnsi="Times New Roman"/>
                <w:color w:val="000000"/>
                <w:sz w:val="20"/>
                <w:szCs w:val="20"/>
                <w:lang w:val="sq-AL"/>
              </w:rPr>
              <w:t xml:space="preserve">, do të paraqitet si një detyrim afatshkurtër, përveçse kur në datën e </w:t>
            </w:r>
            <w:r w:rsidRPr="00D278E2">
              <w:rPr>
                <w:rFonts w:ascii="Times New Roman" w:hAnsi="Times New Roman"/>
                <w:sz w:val="20"/>
                <w:szCs w:val="20"/>
                <w:lang w:val="sq-AL"/>
              </w:rPr>
              <w:t xml:space="preserve">pasqyrës së pozicionit financiar </w:t>
            </w:r>
            <w:r w:rsidRPr="00D278E2">
              <w:rPr>
                <w:rFonts w:ascii="Times New Roman" w:hAnsi="Times New Roman"/>
                <w:color w:val="000000"/>
                <w:sz w:val="20"/>
                <w:szCs w:val="20"/>
                <w:lang w:val="sq-AL"/>
              </w:rPr>
              <w:t xml:space="preserve">njësia ekonomike ka mundësi ta shtyjë ose ta rifinancojë huanë (për shembull kur është lidhur një marrëveshje përkatëse me bankën ose kreditorin) dhe </w:t>
            </w:r>
            <w:r>
              <w:rPr>
                <w:rFonts w:ascii="Times New Roman" w:hAnsi="Times New Roman"/>
                <w:color w:val="000000"/>
                <w:sz w:val="20"/>
                <w:szCs w:val="20"/>
                <w:lang w:val="sq-AL"/>
              </w:rPr>
              <w:t xml:space="preserve">njësia ekonomike </w:t>
            </w:r>
            <w:r w:rsidRPr="00D278E2">
              <w:rPr>
                <w:rFonts w:ascii="Times New Roman" w:hAnsi="Times New Roman"/>
                <w:color w:val="000000"/>
                <w:sz w:val="20"/>
                <w:szCs w:val="20"/>
                <w:lang w:val="sq-AL"/>
              </w:rPr>
              <w:t xml:space="preserve">ka në plan ta përdorë këtë mundësi. Megjithatë, nëse njësia ekonomike planifikon ta shtyjë ose rifinancojë huanë, por nuk ka siguri mbi realizimin e këtij plani (për shembull nuk ka ndonjë marrëveshje për të shtyrë ose rifinancuar huanë), kjo hua do të paraqitet si afatshkurtër, edhe nëse pas datës së </w:t>
            </w:r>
            <w:r w:rsidRPr="00D278E2">
              <w:rPr>
                <w:rFonts w:ascii="Times New Roman" w:hAnsi="Times New Roman"/>
                <w:sz w:val="20"/>
                <w:szCs w:val="20"/>
                <w:lang w:val="sq-AL"/>
              </w:rPr>
              <w:t xml:space="preserve"> pasqyrës së pozicionit financiar </w:t>
            </w:r>
            <w:r w:rsidRPr="00D278E2">
              <w:rPr>
                <w:rFonts w:ascii="Times New Roman" w:hAnsi="Times New Roman"/>
                <w:color w:val="000000"/>
                <w:sz w:val="20"/>
                <w:szCs w:val="20"/>
                <w:lang w:val="sq-AL"/>
              </w:rPr>
              <w:t>huaja shtyhet ose rifinancohet.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44</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një njësi ekonomike i ka shkelur kushtet e një marrëveshje të një huaje afatgjatë dhe si rezultat i kësaj huadhënësi ka të drejtë ta kërkojë menjëherë pagesën, atëherë kjo hua do të klasifikohet në pasqyrën e pozicionit financiar  si afatshkurtër, edhe pse huadhënësi ka pranuar të mos e përdorë këtë të drejtë.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45</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Nëse, në datën e raportimit, një njësi ekonomike ka një marrëveshje detyruese shitjeje për aktive ose një grup të aktiveve dhe detyrimeve, njësia ekonomike duhet të japë informacionet shpjeguese si në vijim:</w:t>
            </w:r>
            <w:r w:rsidRPr="00D278E2" w:rsidDel="00E73FCC">
              <w:rPr>
                <w:rFonts w:ascii="Times New Roman" w:hAnsi="Times New Roman"/>
                <w:sz w:val="20"/>
                <w:szCs w:val="20"/>
                <w:lang w:val="sq-AL"/>
              </w:rPr>
              <w:t xml:space="preserve"> </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një përshkrim të aktivit ose grupit të aktiveve dhe detyrimeve;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një përshkrim të fakteve dhe rrethanave ose planit të shitjes;</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vlerën kontabël të aktiveve ose, nëse nxjerrja jashtë përdorimit përfshin një grup të aktiveve dhe detyrimeve, vlerat kontabël të këtyre aktiveve dhe detyrimeve.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Kompensimi i aktiveve dhe detyrimeve (njohja në shumën neto)</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46</w:t>
            </w:r>
          </w:p>
        </w:tc>
        <w:tc>
          <w:tcPr>
            <w:tcW w:w="8910" w:type="dxa"/>
            <w:gridSpan w:val="2"/>
          </w:tcPr>
          <w:p w:rsidR="0028145B" w:rsidRPr="00D278E2" w:rsidRDefault="0028145B" w:rsidP="0028145B">
            <w:pPr>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Në përputhje me parimin e kompensimit të përshkruar në paragrafët 64 dhe 65 të SKK 1</w:t>
            </w:r>
            <w:r w:rsidRPr="0028145B">
              <w:rPr>
                <w:rFonts w:ascii="Times New Roman" w:hAnsi="Times New Roman"/>
                <w:i/>
                <w:sz w:val="20"/>
                <w:szCs w:val="20"/>
                <w:lang w:val="sq-AL"/>
              </w:rPr>
              <w:t xml:space="preserve"> Kuadri i përgjithshëm për përgatitjen e pasqyrave financiare,</w:t>
            </w:r>
            <w:r w:rsidRPr="0028145B">
              <w:rPr>
                <w:rFonts w:ascii="Times New Roman" w:hAnsi="Times New Roman"/>
                <w:sz w:val="20"/>
                <w:szCs w:val="20"/>
                <w:lang w:val="sq-AL"/>
              </w:rPr>
              <w:t xml:space="preserve"> aktivet dhe detyrimet do të kompensohen në pasqyrën e pozicionit financiar, vetëm nëse njësia ekonomike ka të drejtë ligjore t’i kompensojë aktivet dhe detyrimet si dhe kur ekziston mundësia që njësia ta përdorë këtë të drejtë. Shumat e kompensuara duhet të jepen për vlerën bruto të tyre tek shënimet shpjeguese.</w:t>
            </w:r>
          </w:p>
        </w:tc>
      </w:tr>
      <w:tr w:rsidR="0028145B" w:rsidRPr="00AC0293" w:rsidTr="00E23CFD">
        <w:tc>
          <w:tcPr>
            <w:tcW w:w="828" w:type="dxa"/>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PASQYRA E PERFORMANCËS</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Rregulla të Përgjithshme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w:t>
            </w:r>
            <w:r>
              <w:rPr>
                <w:rFonts w:ascii="Times New Roman" w:hAnsi="Times New Roman"/>
                <w:sz w:val="20"/>
                <w:szCs w:val="20"/>
                <w:lang w:val="sq-AL"/>
              </w:rPr>
              <w:t>a</w:t>
            </w:r>
            <w:r w:rsidRPr="00D278E2">
              <w:rPr>
                <w:rFonts w:ascii="Times New Roman" w:hAnsi="Times New Roman"/>
                <w:sz w:val="20"/>
                <w:szCs w:val="20"/>
                <w:lang w:val="sq-AL"/>
              </w:rPr>
              <w:t xml:space="preserve"> paraqesë performanën e saj për periudhën (sipas shtojcës 2</w:t>
            </w:r>
            <w:r>
              <w:rPr>
                <w:rFonts w:ascii="Times New Roman" w:hAnsi="Times New Roman"/>
                <w:sz w:val="20"/>
                <w:szCs w:val="20"/>
                <w:lang w:val="sq-AL"/>
              </w:rPr>
              <w:t xml:space="preserve">) </w:t>
            </w:r>
            <w:r w:rsidRPr="00D278E2">
              <w:rPr>
                <w:rFonts w:ascii="Times New Roman" w:hAnsi="Times New Roman"/>
                <w:sz w:val="20"/>
                <w:szCs w:val="20"/>
                <w:lang w:val="sq-AL"/>
              </w:rPr>
              <w:t xml:space="preserve">në: </w:t>
            </w:r>
          </w:p>
          <w:p w:rsidR="0028145B" w:rsidRPr="00D278E2" w:rsidRDefault="0028145B" w:rsidP="0028145B">
            <w:pPr>
              <w:pStyle w:val="ListParagraph"/>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Pasqyrën e të ardhurave dhe shpenzimeve;</w:t>
            </w:r>
          </w:p>
          <w:p w:rsidR="0028145B" w:rsidRPr="00D278E2" w:rsidRDefault="0028145B" w:rsidP="0028145B">
            <w:pPr>
              <w:pStyle w:val="ListParagraph"/>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Pasqyrën e të ardhurave të tjera gjithëpërfshirëse</w:t>
            </w:r>
            <w:r>
              <w:rPr>
                <w:rFonts w:ascii="Times New Roman" w:hAnsi="Times New Roman"/>
                <w:sz w:val="20"/>
                <w:szCs w:val="20"/>
                <w:lang w:val="sq-AL"/>
              </w:rPr>
              <w:t>.</w:t>
            </w:r>
            <w:r w:rsidRPr="00D278E2">
              <w:rPr>
                <w:rFonts w:ascii="Times New Roman" w:hAnsi="Times New Roman"/>
                <w:sz w:val="20"/>
                <w:szCs w:val="20"/>
                <w:lang w:val="sq-AL"/>
              </w:rPr>
              <w:t xml:space="preserve">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48</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pasqyrën e performancës duhet të përfshihen të gjithë zërat e të ardhurave dhe shpenzimeve të njohura në një periudhë kontabël. Ky standard siguron trajtim të ndryshëm për rrethanat në vijim:</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 Efektet e korrigjimeve të gabimeve dhe ndryshimet në politikat kontabël paraqiten si rregullime retrospektive të periudhave të mëparshme dhe jo si pjesë e fitimit ose humbjes në periudhën në të cilën ato lindin (shih paragrafët 98 deri 102 dhe 109 deri 115 të SKK 1 </w:t>
            </w:r>
            <w:r w:rsidRPr="00395608">
              <w:rPr>
                <w:rFonts w:ascii="Times New Roman" w:hAnsi="Times New Roman"/>
                <w:i/>
                <w:sz w:val="20"/>
                <w:szCs w:val="20"/>
                <w:lang w:val="sq-AL"/>
              </w:rPr>
              <w:t>Kuadri i Përgjithshëm për Përgatitjen e</w:t>
            </w:r>
            <w:r w:rsidRPr="00D278E2">
              <w:rPr>
                <w:rFonts w:ascii="Times New Roman" w:hAnsi="Times New Roman"/>
                <w:i/>
                <w:sz w:val="20"/>
                <w:szCs w:val="20"/>
                <w:lang w:val="sq-AL"/>
              </w:rPr>
              <w:t xml:space="preserve"> Pasqyrave Financiare</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(b) Si pjesë e të ardhurave </w:t>
            </w:r>
            <w:r>
              <w:rPr>
                <w:rFonts w:ascii="Times New Roman" w:hAnsi="Times New Roman"/>
                <w:sz w:val="20"/>
                <w:szCs w:val="20"/>
                <w:lang w:val="sq-AL"/>
              </w:rPr>
              <w:t>gjithëpërfshi</w:t>
            </w:r>
            <w:r w:rsidRPr="00D278E2">
              <w:rPr>
                <w:rFonts w:ascii="Times New Roman" w:hAnsi="Times New Roman"/>
                <w:sz w:val="20"/>
                <w:szCs w:val="20"/>
                <w:lang w:val="sq-AL"/>
              </w:rPr>
              <w:t xml:space="preserve">rëse, jashtë fitimit/ humbjes së vitit, njihen katër lloje të të ardhurave të tjera </w:t>
            </w:r>
            <w:r>
              <w:rPr>
                <w:rFonts w:ascii="Times New Roman" w:hAnsi="Times New Roman"/>
                <w:sz w:val="20"/>
                <w:szCs w:val="20"/>
                <w:lang w:val="sq-AL"/>
              </w:rPr>
              <w:t>gjithëpërfshi</w:t>
            </w:r>
            <w:r w:rsidRPr="00D278E2">
              <w:rPr>
                <w:rFonts w:ascii="Times New Roman" w:hAnsi="Times New Roman"/>
                <w:sz w:val="20"/>
                <w:szCs w:val="20"/>
                <w:lang w:val="sq-AL"/>
              </w:rPr>
              <w:t>rëse;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w:t>
            </w:r>
            <w:r>
              <w:rPr>
                <w:rFonts w:ascii="Times New Roman" w:hAnsi="Times New Roman"/>
                <w:sz w:val="20"/>
                <w:szCs w:val="20"/>
                <w:lang w:val="sq-AL"/>
              </w:rPr>
              <w:t xml:space="preserve"> </w:t>
            </w:r>
            <w:r w:rsidRPr="00D278E2">
              <w:rPr>
                <w:rFonts w:ascii="Times New Roman" w:hAnsi="Times New Roman"/>
                <w:sz w:val="20"/>
                <w:szCs w:val="20"/>
                <w:lang w:val="sq-AL"/>
              </w:rPr>
              <w:t xml:space="preserve">(i) </w:t>
            </w:r>
            <w:r>
              <w:rPr>
                <w:rFonts w:ascii="Times New Roman" w:hAnsi="Times New Roman"/>
                <w:sz w:val="20"/>
                <w:szCs w:val="20"/>
                <w:lang w:val="sq-AL"/>
              </w:rPr>
              <w:t xml:space="preserve"> </w:t>
            </w:r>
            <w:r w:rsidRPr="00D278E2">
              <w:rPr>
                <w:rFonts w:ascii="Times New Roman" w:hAnsi="Times New Roman"/>
                <w:sz w:val="20"/>
                <w:szCs w:val="20"/>
                <w:lang w:val="sq-AL"/>
              </w:rPr>
              <w:t xml:space="preserve">fitimet dhe humbjet që rrjedhin nga përkthimi i pasqyrave financiare të një veprimtarie të huaj (shih SKK 12  </w:t>
            </w:r>
            <w:r w:rsidRPr="002F1B4C">
              <w:rPr>
                <w:rFonts w:ascii="Times New Roman" w:hAnsi="Times New Roman"/>
                <w:i/>
                <w:sz w:val="20"/>
                <w:szCs w:val="20"/>
                <w:lang w:val="sq-AL"/>
              </w:rPr>
              <w:t>Efekti i ndryshimit të kurseve të këmbimit</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u w:val="single"/>
                <w:lang w:val="sq-AL"/>
              </w:rPr>
            </w:pPr>
            <w:r w:rsidRPr="00D278E2">
              <w:rPr>
                <w:rFonts w:ascii="Times New Roman" w:hAnsi="Times New Roman"/>
                <w:sz w:val="20"/>
                <w:szCs w:val="20"/>
                <w:lang w:val="sq-AL"/>
              </w:rPr>
              <w:t xml:space="preserve">      (ii) fitimet  dhe humbjet që rrjedhin nga rivlerësimi i aktiveve afatgjata materiale në vlerë të drejtë sipas trajtimit alternativ të lejuar (shih SKK 5 </w:t>
            </w:r>
            <w:r w:rsidRPr="002F1B4C">
              <w:rPr>
                <w:rFonts w:ascii="Times New Roman" w:hAnsi="Times New Roman"/>
                <w:i/>
                <w:sz w:val="20"/>
                <w:szCs w:val="20"/>
                <w:lang w:val="sq-AL"/>
              </w:rPr>
              <w:t>Aktivet afatgjata materiale dhe aktivet afatgjata jo materiale</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u w:val="single"/>
                <w:lang w:val="sq-AL"/>
              </w:rPr>
            </w:pPr>
            <w:r w:rsidRPr="00D278E2">
              <w:rPr>
                <w:rFonts w:ascii="Times New Roman" w:hAnsi="Times New Roman"/>
                <w:sz w:val="20"/>
                <w:szCs w:val="20"/>
                <w:lang w:val="sq-AL"/>
              </w:rPr>
              <w:t xml:space="preserve">     (iii) fitimet  dhe humbjet që rrjedhin nga rivlerësimi i aktiveve financiare të mbajtura për shitje (shih SKK 3</w:t>
            </w:r>
            <w:r>
              <w:rPr>
                <w:rFonts w:ascii="Times New Roman" w:hAnsi="Times New Roman"/>
                <w:sz w:val="20"/>
                <w:szCs w:val="20"/>
                <w:lang w:val="sq-AL"/>
              </w:rPr>
              <w:t xml:space="preserve"> </w:t>
            </w:r>
            <w:r w:rsidRPr="002F1B4C">
              <w:rPr>
                <w:rFonts w:ascii="Times New Roman" w:hAnsi="Times New Roman"/>
                <w:i/>
                <w:sz w:val="20"/>
                <w:szCs w:val="20"/>
                <w:lang w:val="sq-AL"/>
              </w:rPr>
              <w:t>Instrumentet Financiare</w:t>
            </w:r>
            <w:r w:rsidRPr="00D278E2">
              <w:rPr>
                <w:rFonts w:ascii="Times New Roman" w:hAnsi="Times New Roman"/>
                <w:sz w:val="20"/>
                <w:szCs w:val="20"/>
                <w:lang w:val="sq-AL"/>
              </w:rPr>
              <w: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(iv) </w:t>
            </w:r>
            <w:r>
              <w:rPr>
                <w:rFonts w:ascii="Times New Roman" w:hAnsi="Times New Roman"/>
                <w:sz w:val="20"/>
                <w:szCs w:val="20"/>
                <w:lang w:val="sq-AL"/>
              </w:rPr>
              <w:t>p</w:t>
            </w:r>
            <w:r w:rsidRPr="00D278E2">
              <w:rPr>
                <w:rFonts w:ascii="Times New Roman" w:hAnsi="Times New Roman"/>
                <w:sz w:val="20"/>
                <w:szCs w:val="20"/>
                <w:lang w:val="sq-AL"/>
              </w:rPr>
              <w:t xml:space="preserve">jesa e të ardhurave gjithëpërfshirëse nga pjesëmarrjet (shih SKK </w:t>
            </w:r>
            <w:r>
              <w:rPr>
                <w:rFonts w:ascii="Times New Roman" w:hAnsi="Times New Roman"/>
                <w:sz w:val="20"/>
                <w:szCs w:val="20"/>
                <w:lang w:val="sq-AL"/>
              </w:rPr>
              <w:t>14</w:t>
            </w:r>
            <w:r w:rsidRPr="00D278E2">
              <w:rPr>
                <w:rFonts w:ascii="Times New Roman" w:hAnsi="Times New Roman"/>
                <w:b/>
                <w:caps/>
                <w:sz w:val="20"/>
                <w:szCs w:val="20"/>
                <w:lang w:val="sq-AL"/>
              </w:rPr>
              <w:t xml:space="preserve"> </w:t>
            </w:r>
            <w:r w:rsidRPr="002F1B4C">
              <w:rPr>
                <w:rFonts w:ascii="Times New Roman" w:hAnsi="Times New Roman"/>
                <w:i/>
                <w:sz w:val="20"/>
                <w:szCs w:val="20"/>
                <w:lang w:val="sq-AL"/>
              </w:rPr>
              <w:t>Trajtimi kontabël i investimeve në pjesëmarrje dhe sipërmarrje të përbashkëta</w:t>
            </w:r>
            <w:r w:rsidRPr="00D278E2">
              <w:rPr>
                <w:rFonts w:ascii="Times New Roman" w:hAnsi="Times New Roman"/>
                <w:sz w:val="20"/>
                <w:szCs w:val="20"/>
                <w:lang w:val="sq-AL"/>
              </w:rPr>
              <w: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49</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color w:val="000000"/>
                <w:sz w:val="20"/>
                <w:szCs w:val="20"/>
                <w:lang w:val="sq-AL"/>
              </w:rPr>
              <w:t>Emërtimet e zërave duhet të respektohen, megjithëse mund të shtohen zëra të tjerë ose nënkategori të zërave, nëse ato ndikojnë në përmirësimin e qartësisë dhe lexueshmërisë së pasqyrës së performancës. Nënkategoritë e pasqyrës së të ardhurave dhe shpenzimeve mund të paraqiten në shënimet shpjeguese, në vend që ato të paraqiten në pasqyrën e të ardhurave dhe shpenzimeve.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50</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Pasqyra e të ardhurave dhe shpenzimeve do të tregojë, si minimum, zërat që paraqesin shumat të cilat përbëjnë fitimin ose humbjen siç përcaktohet në një nga formatet e Shtojcës 2 të këtij standardi. Fitimi ose humbja do të jetë rreshti i fundit i kësaj pasqyre.</w:t>
            </w:r>
            <w:r>
              <w:rPr>
                <w:rFonts w:ascii="Times New Roman" w:hAnsi="Times New Roman"/>
                <w:sz w:val="20"/>
                <w:szCs w:val="20"/>
                <w:lang w:val="sq-AL"/>
              </w:rPr>
              <w:t xml:space="preserve"> </w:t>
            </w:r>
            <w:r w:rsidRPr="00D278E2">
              <w:rPr>
                <w:rFonts w:ascii="Times New Roman" w:hAnsi="Times New Roman"/>
                <w:sz w:val="20"/>
                <w:szCs w:val="20"/>
                <w:lang w:val="sq-AL"/>
              </w:rPr>
              <w:t xml:space="preserve">Pasqyra e të ardhurave </w:t>
            </w:r>
            <w:r>
              <w:rPr>
                <w:rFonts w:ascii="Times New Roman" w:hAnsi="Times New Roman"/>
                <w:sz w:val="20"/>
                <w:szCs w:val="20"/>
                <w:lang w:val="sq-AL"/>
              </w:rPr>
              <w:t>gjithëpërfshi</w:t>
            </w:r>
            <w:r w:rsidRPr="00D278E2">
              <w:rPr>
                <w:rFonts w:ascii="Times New Roman" w:hAnsi="Times New Roman"/>
                <w:sz w:val="20"/>
                <w:szCs w:val="20"/>
                <w:lang w:val="sq-AL"/>
              </w:rPr>
              <w:t>rëse do të fillojë me fitimin ose humbjen si rresht të parë të saj dhe do të tregojë, si minimum, zërat që përcaktohen në Shtojcën 2 të këtij standardi.</w:t>
            </w:r>
          </w:p>
        </w:tc>
      </w:tr>
      <w:tr w:rsidR="0028145B" w:rsidRPr="00AC029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 xml:space="preserve">Kërkesat e zbatueshme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51</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Sipas këtij standardi, efektet e korrigjimeve të gabimeve dhe ndryshimet në politikat kontabël paraqiten si rregullime retrospektive të periudhave të mëparshme dhe jo si pjesë e fitimit ose humbjes në periudhën në të cilën ato lindin (shih paragrafët 98-102 dhe 109-115 të SKK 1 </w:t>
            </w:r>
            <w:r>
              <w:rPr>
                <w:rFonts w:ascii="Times New Roman" w:hAnsi="Times New Roman"/>
                <w:i/>
                <w:sz w:val="20"/>
                <w:szCs w:val="20"/>
                <w:lang w:val="sq-AL"/>
              </w:rPr>
              <w:t>Kuadri i</w:t>
            </w:r>
            <w:r w:rsidRPr="00D278E2">
              <w:rPr>
                <w:rFonts w:ascii="Times New Roman" w:hAnsi="Times New Roman"/>
                <w:i/>
                <w:sz w:val="20"/>
                <w:szCs w:val="20"/>
                <w:lang w:val="sq-AL"/>
              </w:rPr>
              <w:t xml:space="preserve"> Përgjithsh</w:t>
            </w:r>
            <w:r>
              <w:rPr>
                <w:rFonts w:ascii="Times New Roman" w:hAnsi="Times New Roman"/>
                <w:i/>
                <w:sz w:val="20"/>
                <w:szCs w:val="20"/>
                <w:lang w:val="sq-AL"/>
              </w:rPr>
              <w:t>ë</w:t>
            </w:r>
            <w:r w:rsidRPr="00D278E2">
              <w:rPr>
                <w:rFonts w:ascii="Times New Roman" w:hAnsi="Times New Roman"/>
                <w:i/>
                <w:sz w:val="20"/>
                <w:szCs w:val="20"/>
                <w:lang w:val="sq-AL"/>
              </w:rPr>
              <w:t>m për Përgatitjen e Pasqyrave Financiare</w:t>
            </w:r>
            <w:r w:rsidRPr="00D278E2">
              <w:rPr>
                <w:rFonts w:ascii="Times New Roman" w:hAnsi="Times New Roman"/>
                <w:sz w:val="20"/>
                <w:szCs w:val="20"/>
                <w:lang w:val="sq-AL"/>
              </w:rPr>
              <w: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52</w:t>
            </w:r>
          </w:p>
        </w:tc>
        <w:tc>
          <w:tcPr>
            <w:tcW w:w="8910" w:type="dxa"/>
            <w:gridSpan w:val="2"/>
          </w:tcPr>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Një njësi ekonomike nuk duhet t’i paraqesë zërat e të ardhurave dhe shpenzimeve si zëra të jashtëzakonshëm në pasqyrën e performancës. Një njësi ekonomike jep informacion në shënimet shpjeguese për shumën dhe natyrën e atyre zërave individualë të të ardhurave apo shpenzimeve të cilët janë të jashtëzakonshëm për nga madhësia apo mundësia e ndodhjes.</w:t>
            </w:r>
          </w:p>
        </w:tc>
      </w:tr>
      <w:tr w:rsidR="0028145B" w:rsidRPr="00C67FC3" w:rsidTr="00E23CFD">
        <w:tc>
          <w:tcPr>
            <w:tcW w:w="828" w:type="dxa"/>
          </w:tcPr>
          <w:p w:rsidR="0028145B" w:rsidRPr="0028145B" w:rsidRDefault="0028145B" w:rsidP="0028145B">
            <w:pPr>
              <w:tabs>
                <w:tab w:val="left" w:pos="9720"/>
              </w:tabs>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52A</w:t>
            </w:r>
          </w:p>
        </w:tc>
        <w:tc>
          <w:tcPr>
            <w:tcW w:w="8910" w:type="dxa"/>
            <w:gridSpan w:val="2"/>
          </w:tcPr>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 xml:space="preserve"> Njësitë ekonomike me interes publik, që zbatojnë këtë standard për paraqitjen e pasqyrave financiare, për shumën e të ardhurave të shfrytëzimit paraqitur në pasqyrën e performancës, japin  informacion në shënimet shpjeguese lidhur me ndarjen e saj sipas kategorive të aktivitetit dhe tregjeve gjeografike, për sa kohë këto kategori dhe tregje ndryshojnë ndjeshëm nga njëri tjetri, referuar mënyrës si janë organizuar shitjet e produkteve dhe ofrimi i shërbimeve. Lejohet përjashtimi vetëm në rastet kur një rregullim ligjor apo administrativ e justifikon të dëmshëm për njësinë ekonomike dhënien e këtij informacioni.  Në shënimet shpjeguese jepen arsyet përse ky informacion mungon.</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53</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analizën e shpenzimeve duke përdorur një klasifikim të bazuar ose në natyrën e shpenzimeve (formati 1 në Shtojcën 2) ose në funksionin e shpenzimeve (formati 2 në Shtojcën 2) brenda njësisë ekonomike, duke zgjedhur atë format që siguron informacion më të besueshëm dhe më të përshtatshëm.</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54</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Në formatin 1 të Shtojcës 2, shpenzimet e shfrytëzimit klasifikohen në bazë të natyrës së shpenzimeve (p.sh. lënda e parë dhe materiale të konsumueshme, shpenzime të personelit, shpenzimet e konsumit dhe amortizimit). Formati 1 zbatohet përgjithësisht më lehtë, pasi ai nuk kërkon ndarjen e shpenzimeve ndërmjet funksioneve të ndryshme të njësisë ekonomike. Shoqëritë e vogla që nuk kanë nevojë të ndajnë shpenzimet </w:t>
            </w:r>
            <w:r w:rsidRPr="00D278E2">
              <w:rPr>
                <w:rFonts w:ascii="Times New Roman" w:hAnsi="Times New Roman"/>
                <w:sz w:val="20"/>
                <w:szCs w:val="20"/>
                <w:lang w:val="sq-AL"/>
              </w:rPr>
              <w:lastRenderedPageBreak/>
              <w:t>sipas funksioneve, shpesh përdorin Formatin 1, por edhe shoqëri të mëdha në industri të ndryshme sipas praktikës ndërkombëtare zakonisht i përgatisin pasqyrat e të ardhurave dhe shpenzimeve bazuar në natyrën e shpenzimeve dhe jo në funksionin e tyre.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lastRenderedPageBreak/>
              <w:t>55</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formatin 2 të Shtojcës 2, shpenzimet e shfrytëzimit klasifikohen sipas funksionit të shpenzimeve të njësisë ekonomike (p.sh. kosto të shitjes, shpenzimet e shpërndarjes, shpenzimet  administrative). Formati 2 është më i vështirë për t'u zbatuar pasi duhet të merren vendime në lidhje me funksionet e shpenzimeve të shfrytëzimit me të cilat lidhen. Shpenzime të caktuara (p.sh. kostot e personelit) ndahen në mënyrë proporcionale ndërmjet funksioneve të ndryshme. Pasqyra e të ardhurave dhe shpenzimeve, e paraqitur sipas formatit 2, ofron një informacion më të mirë të kostos së funksioneve të ndryshme në shoqëri për lexuesit e pasqyrës, në të njëjtën kohë shpërndarja e shpenzimeve sipas funksionit është subjektiv</w:t>
            </w:r>
            <w:r>
              <w:rPr>
                <w:rFonts w:ascii="Times New Roman" w:hAnsi="Times New Roman"/>
                <w:sz w:val="20"/>
                <w:szCs w:val="20"/>
                <w:lang w:val="sq-AL"/>
              </w:rPr>
              <w:t>e</w:t>
            </w:r>
            <w:r w:rsidRPr="00D278E2">
              <w:rPr>
                <w:rFonts w:ascii="Times New Roman" w:hAnsi="Times New Roman"/>
                <w:sz w:val="20"/>
                <w:szCs w:val="20"/>
                <w:lang w:val="sq-AL"/>
              </w:rPr>
              <w:t xml:space="preserve"> dhe pasqyrat e të ardhurave dhe shpenzimeve të njësive të ndryshme të cilat përdorin Formatin 2, nuk mund të jenë të krahasueshme.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56</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Shtojca 2 e këtij standardi paraqet një numër minimal të zërave të pasqyrës së të ardhurave dhe shpenzimeve. Përbërja e saktë e zërave të kësaj pasqyre varet nga aktivitetet e njësisë ekonomike dhe praktikës ndërkombëtare në fushën ku kjo njësi operon. Çdo njësi ekonomike duhet të japë në politikat dhe procedurat e saj kon</w:t>
            </w:r>
            <w:r>
              <w:rPr>
                <w:rFonts w:ascii="Times New Roman" w:hAnsi="Times New Roman"/>
                <w:sz w:val="20"/>
                <w:szCs w:val="20"/>
                <w:lang w:val="sq-AL"/>
              </w:rPr>
              <w:t xml:space="preserve">tabël përshkrime të hollësishme </w:t>
            </w:r>
            <w:r w:rsidRPr="00D278E2">
              <w:rPr>
                <w:rFonts w:ascii="Times New Roman" w:hAnsi="Times New Roman"/>
                <w:sz w:val="20"/>
                <w:szCs w:val="20"/>
                <w:lang w:val="sq-AL"/>
              </w:rPr>
              <w:t>se cilat të ardhura dhe shpenzime janë përfshirë në zërat përkatës të pasqyrës së të ardhurave dhe shpenzimeve. Njësia ekonomike duhet t’i përmbahet këtij klasifikimi në mënyrë të vazhdueshme.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Formate të veçanta të pasqyrës së performancës</w:t>
            </w:r>
          </w:p>
        </w:tc>
      </w:tr>
      <w:tr w:rsidR="0028145B" w:rsidRPr="00C67FC3" w:rsidTr="00E23CFD">
        <w:trPr>
          <w:trHeight w:val="696"/>
        </w:trPr>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57</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varësi të natyrës së aktivitetit ekonomik (për shembull, shoqëritë e lizingut, organizatat jofitimprurëse dhe institucionet shtetërore), njësia ekonomike raportuese mund të përdorë një format pasqyre performance të ndryshëm nga ai i dhënë në shtojcën 2 të këtij standardi.</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58</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Zgjedhja e formatit të pasqyrës së performancës, të ndryshëm nga ata të dhënë në shtojcën 2 të këtij standardi, do të bëhet në përputhje me udhëzimet e Këshillit Kombëtar të Kontabilitetit që rregullon këto fusha, si dhe me praktikën ndërkombëtare në këtë fushë. Institucionet shtetërore duhet të përdorin kërkesat e rregullave të përgjithshme për kontabilitetin e sektorit publik.</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Kompensimi i të ardhurave dhe shpenzimeve (njohja në shumën neto)</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59</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Të ardhurat dhe shpenzimet nuk do të kompensohen në pasqyrën e të ardhurave dhe shpenzimeve, me përjashtim të atyre të ardhurave dhe shpenzimeve që vijnë nga aktivitetet  dytësore, apo që kanë ardhur nga një ose disa veprime të ngjashme, apo, që të marra veças nuk janë materiale.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60</w:t>
            </w:r>
          </w:p>
        </w:tc>
        <w:tc>
          <w:tcPr>
            <w:tcW w:w="8910" w:type="dxa"/>
            <w:gridSpan w:val="2"/>
          </w:tcPr>
          <w:p w:rsidR="0028145B" w:rsidRPr="0028145B" w:rsidRDefault="0028145B" w:rsidP="0028145B">
            <w:pPr>
              <w:pStyle w:val="Default"/>
              <w:tabs>
                <w:tab w:val="left" w:pos="9720"/>
              </w:tabs>
              <w:jc w:val="both"/>
              <w:rPr>
                <w:sz w:val="20"/>
                <w:szCs w:val="20"/>
                <w:lang w:val="sq-AL"/>
              </w:rPr>
            </w:pPr>
            <w:r w:rsidRPr="0028145B">
              <w:rPr>
                <w:sz w:val="20"/>
                <w:szCs w:val="20"/>
                <w:lang w:val="sq-AL"/>
              </w:rPr>
              <w:t>Në përgjithësi, të ardhurat dhe shpenzimet regjistrohen të ndara në pasqyrën e të ardhurave dhe shpenzimeve, pa i kompensuar me njëra-tjetrën. Të ardhurat dhe shpenzimet, që lidhen me aktivitetet dytësore, mund të kompensohen në pasqyrën e të ardhurave dhe shpenzimeve, nëse kjo jep një pamje më të vërtetë të natyrës së transaksioneve.</w:t>
            </w:r>
            <w:r>
              <w:rPr>
                <w:sz w:val="20"/>
                <w:szCs w:val="20"/>
                <w:lang w:val="sq-AL"/>
              </w:rPr>
              <w:t xml:space="preserve"> </w:t>
            </w:r>
            <w:r w:rsidRPr="0028145B">
              <w:rPr>
                <w:sz w:val="20"/>
                <w:szCs w:val="20"/>
                <w:lang w:val="sq-AL"/>
              </w:rPr>
              <w:t xml:space="preserve">Shumat e kompensuara duhet të jepen për vlerën bruto të tyre tek shënimet shpjeguese. </w:t>
            </w:r>
          </w:p>
          <w:p w:rsidR="0028145B" w:rsidRDefault="0028145B" w:rsidP="0028145B">
            <w:pPr>
              <w:pStyle w:val="Default"/>
              <w:tabs>
                <w:tab w:val="left" w:pos="9720"/>
              </w:tabs>
              <w:jc w:val="both"/>
              <w:rPr>
                <w:sz w:val="20"/>
                <w:szCs w:val="20"/>
                <w:lang w:val="sq-AL"/>
              </w:rPr>
            </w:pPr>
            <w:r w:rsidRPr="00D278E2">
              <w:rPr>
                <w:sz w:val="20"/>
                <w:szCs w:val="20"/>
                <w:lang w:val="sq-AL"/>
              </w:rPr>
              <w:t>Më poshtë jepen shembuj të situatave të kompensimit të të ardhurave me shpenzimet ku rezultati njihet në pasqyrën e të ardhurave dhe shpenzimeve në shumën neto:</w:t>
            </w:r>
          </w:p>
          <w:p w:rsidR="0028145B" w:rsidRPr="00D278E2" w:rsidRDefault="0028145B" w:rsidP="0028145B">
            <w:pPr>
              <w:pStyle w:val="Default"/>
              <w:tabs>
                <w:tab w:val="left" w:pos="9720"/>
              </w:tabs>
              <w:jc w:val="both"/>
              <w:rPr>
                <w:sz w:val="20"/>
                <w:szCs w:val="20"/>
                <w:lang w:val="sq-AL"/>
              </w:rPr>
            </w:pPr>
            <w:r w:rsidRPr="00D278E2">
              <w:rPr>
                <w:sz w:val="20"/>
                <w:szCs w:val="20"/>
                <w:lang w:val="sq-AL"/>
              </w:rPr>
              <w:t>(a) fitimet/humbjet, që vijnë nga shitja e aktiveve afatgjata materiale, raportohen në shumën neto (të ardhurat nga shitja e aktiveve afatgjata materiale minus vlerën kontabël neto të aktivit);</w:t>
            </w:r>
          </w:p>
          <w:p w:rsidR="0028145B" w:rsidRPr="00D278E2" w:rsidRDefault="0028145B" w:rsidP="0028145B">
            <w:pPr>
              <w:pStyle w:val="Default"/>
              <w:tabs>
                <w:tab w:val="left" w:pos="9720"/>
              </w:tabs>
              <w:jc w:val="both"/>
              <w:rPr>
                <w:sz w:val="20"/>
                <w:szCs w:val="20"/>
                <w:lang w:val="sq-AL"/>
              </w:rPr>
            </w:pPr>
            <w:r w:rsidRPr="00D278E2">
              <w:rPr>
                <w:sz w:val="20"/>
                <w:szCs w:val="20"/>
                <w:lang w:val="sq-AL"/>
              </w:rPr>
              <w:t>(b) shpenzimet e qirasë të qiramarrësit kompensohen me të ardhurat nga qiraja që gjenerohen nga dhënia e mëtejshme me qira e të njëjtit aktiv (duke supozuar që qiraja nuk është aktivitet parësor i njësisë ekonomike);</w:t>
            </w:r>
          </w:p>
          <w:p w:rsidR="0028145B" w:rsidRPr="00D278E2" w:rsidRDefault="0028145B" w:rsidP="0028145B">
            <w:pPr>
              <w:pStyle w:val="Default"/>
              <w:tabs>
                <w:tab w:val="left" w:pos="9720"/>
              </w:tabs>
              <w:jc w:val="both"/>
              <w:rPr>
                <w:sz w:val="20"/>
                <w:szCs w:val="20"/>
                <w:lang w:val="sq-AL"/>
              </w:rPr>
            </w:pPr>
            <w:r w:rsidRPr="00D278E2">
              <w:rPr>
                <w:sz w:val="20"/>
                <w:szCs w:val="20"/>
                <w:lang w:val="sq-AL"/>
              </w:rPr>
              <w:t>(c) fitimet/humbjet që vijnë nga ndryshimet e kursit të këmbimit raportohen neto në pasqyrën e të ardhurave dhe shpenzimeve;</w:t>
            </w:r>
          </w:p>
          <w:p w:rsidR="0028145B" w:rsidRPr="00D278E2" w:rsidRDefault="0028145B" w:rsidP="0028145B">
            <w:pPr>
              <w:pStyle w:val="Default"/>
              <w:tabs>
                <w:tab w:val="left" w:pos="9720"/>
              </w:tabs>
              <w:jc w:val="both"/>
              <w:rPr>
                <w:sz w:val="20"/>
                <w:szCs w:val="20"/>
                <w:lang w:val="sq-AL"/>
              </w:rPr>
            </w:pPr>
            <w:r w:rsidRPr="00D278E2">
              <w:rPr>
                <w:sz w:val="20"/>
                <w:szCs w:val="20"/>
                <w:lang w:val="sq-AL"/>
              </w:rPr>
              <w:t>(d)</w:t>
            </w:r>
            <w:r>
              <w:rPr>
                <w:sz w:val="20"/>
                <w:szCs w:val="20"/>
                <w:lang w:val="sq-AL"/>
              </w:rPr>
              <w:t xml:space="preserve"> </w:t>
            </w:r>
            <w:r w:rsidRPr="00D278E2">
              <w:rPr>
                <w:sz w:val="20"/>
                <w:szCs w:val="20"/>
                <w:lang w:val="sq-AL"/>
              </w:rPr>
              <w:t>fitimet/humbjet nga zbatimi i metodës së kapitalit raportohen neto në pasqyrën e të ardhurave dhe shpenzimeve;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(e)</w:t>
            </w:r>
            <w:r>
              <w:rPr>
                <w:rFonts w:ascii="Times New Roman" w:hAnsi="Times New Roman"/>
                <w:sz w:val="20"/>
                <w:szCs w:val="20"/>
                <w:lang w:val="sq-AL"/>
              </w:rPr>
              <w:t xml:space="preserve"> </w:t>
            </w:r>
            <w:r w:rsidRPr="00D278E2">
              <w:rPr>
                <w:rFonts w:ascii="Times New Roman" w:hAnsi="Times New Roman"/>
                <w:sz w:val="20"/>
                <w:szCs w:val="20"/>
                <w:lang w:val="sq-AL"/>
              </w:rPr>
              <w:t>fitimet/humbjet nga shitja dhe rivlerësimi i investimeve financiare raportohen neto në pasqyrën e të ardhurave dhe shpenzimeve.</w:t>
            </w:r>
          </w:p>
        </w:tc>
      </w:tr>
      <w:tr w:rsidR="0028145B" w:rsidRPr="00E30CE5" w:rsidTr="00E23CFD">
        <w:trPr>
          <w:trHeight w:val="233"/>
        </w:trPr>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PASQYRA E FLUKSIT TË  MJETEVE MONETARE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61</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Pasqyra e fluksit të mjeteve monetare tregon hyrjet dhe daljet e mjeteve monetare në një njësi ekonomike gjatë periudhës kontabël.</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62</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Pasqyra e flukseve të mjeteve monetare jep informacion në lidhje me ndryshimet në mjetet monetare dhe ekuivalentët e mjeteve monetare të një njësie ekonomike për një periudhë raportuese, duke treguar veças ndryshimet e aktiviteteve të shfrytëzimit, aktivitetet investuese dhe ato të financimit.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63</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Objektivi i pasqyrës së fluksit të mjeteve monetare është të përshkruajë mjetet monetare të gjeneruar e të përdorura nga njësia ekonomike, burimet e financimit dhe ndryshimet në pozicionin e mjeteve monetare si dhe ekuivalentëve të tyre</w:t>
            </w:r>
            <w:r>
              <w:rPr>
                <w:rFonts w:ascii="Times New Roman" w:hAnsi="Times New Roman"/>
                <w:sz w:val="20"/>
                <w:szCs w:val="20"/>
                <w:lang w:val="sq-AL"/>
              </w:rPr>
              <w:t xml:space="preserve">. </w:t>
            </w:r>
            <w:r w:rsidRPr="00D278E2">
              <w:rPr>
                <w:rFonts w:ascii="Times New Roman" w:hAnsi="Times New Roman"/>
                <w:sz w:val="20"/>
                <w:szCs w:val="20"/>
                <w:lang w:val="sq-AL"/>
              </w:rPr>
              <w:t>Informacioni mbi fluksin e mjeteve monetare përbën bazën për vlerësimin e mundësisë së njësisë ekonomike për të gjeneruar dhe përdorur mjetet monetare. Shtojca 3 e Standardit jep shembuj të pasqyrave të fluksit të mjeteve monetare të përgatitura sipas metodës direkte dhe indirekte.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64</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Ekuivalentet e mjeteve monetare janë investime afatshkurta, shumë likuide</w:t>
            </w:r>
            <w:r w:rsidRPr="00D278E2" w:rsidDel="00C46875">
              <w:rPr>
                <w:rFonts w:ascii="Times New Roman" w:hAnsi="Times New Roman"/>
                <w:b/>
                <w:bCs/>
                <w:sz w:val="20"/>
                <w:szCs w:val="20"/>
                <w:lang w:val="sq-AL"/>
              </w:rPr>
              <w:t xml:space="preserve"> </w:t>
            </w:r>
            <w:r w:rsidRPr="00D278E2">
              <w:rPr>
                <w:rFonts w:ascii="Times New Roman" w:hAnsi="Times New Roman"/>
                <w:sz w:val="20"/>
                <w:szCs w:val="20"/>
                <w:lang w:val="sq-AL"/>
              </w:rPr>
              <w:t xml:space="preserve">të cilat mbahen më shumë për të </w:t>
            </w:r>
            <w:r w:rsidRPr="00D278E2">
              <w:rPr>
                <w:rFonts w:ascii="Times New Roman" w:hAnsi="Times New Roman"/>
                <w:sz w:val="20"/>
                <w:szCs w:val="20"/>
                <w:lang w:val="sq-AL"/>
              </w:rPr>
              <w:lastRenderedPageBreak/>
              <w:t>përmbushur angazhimet afatshkurtra në mjete monetare sesa për investime ose qëllime të tjera. Prandaj, një investim normalisht kualifikohet si ekuivalent i mjeteve monetare vetëm kur ai ka një maturim të shkurtër (përgjithësisht deri në 3 muaj). Overdraftet bankare konsiderohen normalisht si aktivitete financuese të ngjashme me huadhëniet. Megjithatë, në qoftë se ato janë të ripagueshme dhe formojnë një pjesë integrale të menaxhimit të mjeteve monetare të një njësie ekonomike, overdraftet bankare janë një komponent i mjeteve monetare dhe ekuivalentëve të mjeteve monetare.</w:t>
            </w:r>
            <w:r w:rsidRPr="00D278E2" w:rsidDel="008A62FC">
              <w:rPr>
                <w:rFonts w:ascii="Times New Roman" w:hAnsi="Times New Roman"/>
                <w:b/>
                <w:bCs/>
                <w:sz w:val="20"/>
                <w:szCs w:val="20"/>
                <w:lang w:val="sq-AL"/>
              </w:rPr>
              <w:t xml:space="preserve"> </w:t>
            </w:r>
          </w:p>
        </w:tc>
      </w:tr>
      <w:tr w:rsidR="0028145B" w:rsidRPr="00BD313F"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Fluksi i</w:t>
            </w:r>
            <w:r w:rsidRPr="00D278E2">
              <w:rPr>
                <w:rFonts w:ascii="Times New Roman" w:hAnsi="Times New Roman"/>
                <w:b/>
                <w:sz w:val="20"/>
                <w:szCs w:val="20"/>
                <w:lang w:val="sq-AL"/>
              </w:rPr>
              <w:t xml:space="preserve"> mjeteve monetare </w:t>
            </w:r>
            <w:r w:rsidRPr="00D278E2">
              <w:rPr>
                <w:rFonts w:ascii="Times New Roman" w:hAnsi="Times New Roman"/>
                <w:b/>
                <w:bCs/>
                <w:sz w:val="20"/>
                <w:szCs w:val="20"/>
                <w:lang w:val="sq-AL"/>
              </w:rPr>
              <w:t>në monedhë të huaj</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65</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duhet të regjistrojë flukset e mjeteve monetare që rrjedhin nga këmbimet në monedhë të huaj të monedhës </w:t>
            </w:r>
            <w:r>
              <w:rPr>
                <w:rFonts w:ascii="Times New Roman" w:hAnsi="Times New Roman"/>
                <w:sz w:val="20"/>
                <w:szCs w:val="20"/>
                <w:lang w:val="sq-AL"/>
              </w:rPr>
              <w:t>raportuese</w:t>
            </w:r>
            <w:r w:rsidRPr="00D278E2">
              <w:rPr>
                <w:rFonts w:ascii="Times New Roman" w:hAnsi="Times New Roman"/>
                <w:sz w:val="20"/>
                <w:szCs w:val="20"/>
                <w:lang w:val="sq-AL"/>
              </w:rPr>
              <w:t xml:space="preserve"> të njësisë ekonomike duke zbatuar mbi shumën e monedhës së huaj kursin e këmbimit midis monedhës </w:t>
            </w:r>
            <w:r>
              <w:rPr>
                <w:rFonts w:ascii="Times New Roman" w:hAnsi="Times New Roman"/>
                <w:sz w:val="20"/>
                <w:szCs w:val="20"/>
                <w:lang w:val="sq-AL"/>
              </w:rPr>
              <w:t>raportuese</w:t>
            </w:r>
            <w:r w:rsidRPr="00D278E2">
              <w:rPr>
                <w:rFonts w:ascii="Times New Roman" w:hAnsi="Times New Roman"/>
                <w:sz w:val="20"/>
                <w:szCs w:val="20"/>
                <w:lang w:val="sq-AL"/>
              </w:rPr>
              <w:t xml:space="preserve"> dhe monedhës së huaj në datën e këmbimit.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66</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Njësia ekonomike duhet të përkthejë flukset e mjeteve monetare të një filiali të huaj në  monedhën </w:t>
            </w:r>
            <w:r>
              <w:rPr>
                <w:rFonts w:ascii="Times New Roman" w:hAnsi="Times New Roman"/>
                <w:sz w:val="20"/>
                <w:szCs w:val="20"/>
                <w:lang w:val="sq-AL"/>
              </w:rPr>
              <w:t>raportuese</w:t>
            </w:r>
            <w:r w:rsidRPr="00D278E2">
              <w:rPr>
                <w:rFonts w:ascii="Times New Roman" w:hAnsi="Times New Roman"/>
                <w:sz w:val="20"/>
                <w:szCs w:val="20"/>
                <w:lang w:val="sq-AL"/>
              </w:rPr>
              <w:t xml:space="preserve"> duke aplikuar kursin e këmbimit të monedhës së huaj në datën e përkthimit.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Fitimet dhe humbjet e parealizuara që rrjedhin nga ndryshimet në kurset e këmbimit të monedhës së huaj nuk konsiderohen flukse të mjeteve monetare. Megjithatë, rakordimi i mjeteve monetare dhe ekuivalentëve të mjeteve monetare në fillim dhe në fund të periudhës, efekti i ndryshimin të kursit të këmbimit në mjete monetare dhe ekuivalentët e mjeteve monetare ose të mbajtura në monedhë të huaj, duhet të paraqiten në pasqyrën e flukseve të mjeteve monetare. Prandaj, njësia ekonomike do të vlerësojë mjetet monetare dhe ekuivalentet </w:t>
            </w:r>
            <w:r>
              <w:rPr>
                <w:rFonts w:ascii="Times New Roman" w:hAnsi="Times New Roman"/>
                <w:sz w:val="20"/>
                <w:szCs w:val="20"/>
                <w:lang w:val="sq-AL"/>
              </w:rPr>
              <w:t>tyre të</w:t>
            </w:r>
            <w:r w:rsidRPr="00D278E2">
              <w:rPr>
                <w:rFonts w:ascii="Times New Roman" w:hAnsi="Times New Roman"/>
                <w:sz w:val="20"/>
                <w:szCs w:val="20"/>
                <w:lang w:val="sq-AL"/>
              </w:rPr>
              <w:t xml:space="preserve"> mbajtura gjatë periudhës raportuese (të tilla si shuma të monedhës së huaj të mbajtur dhe llogaritë bankare në monedhë të huaj) me kursin e këmbimit në fund të periudhës.</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Njësia ekonomike duhet të paraqesë fitimin ose humbjen që rezulton e parealizuar, veçmas nga aktivitetet e shfrytëzimit, investimit dhe financimit</w:t>
            </w:r>
            <w:r w:rsidRPr="00D278E2" w:rsidDel="000D30F1">
              <w:rPr>
                <w:rFonts w:ascii="Times New Roman" w:hAnsi="Times New Roman"/>
                <w:sz w:val="20"/>
                <w:szCs w:val="20"/>
                <w:lang w:val="sq-AL"/>
              </w:rPr>
              <w:t xml:space="preserve"> </w:t>
            </w:r>
            <w:r w:rsidRPr="00D278E2">
              <w:rPr>
                <w:rFonts w:ascii="Times New Roman" w:hAnsi="Times New Roman"/>
                <w:sz w:val="20"/>
                <w:szCs w:val="20"/>
                <w:lang w:val="sq-AL"/>
              </w:rPr>
              <w:t>.</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Interesi dhe dividendët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68</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duhet të paraqesë veçmas flukset e mjeteve monetare nga interesi dhe dividendët e marrë dhe të paguar. Njësia ekonomike duhet të klasifikojë flukset e mjeteve monetare në vazhdimësi nga periudha në periudhë si </w:t>
            </w:r>
            <w:r>
              <w:rPr>
                <w:rFonts w:ascii="Times New Roman" w:hAnsi="Times New Roman"/>
                <w:sz w:val="20"/>
                <w:szCs w:val="20"/>
                <w:lang w:val="sq-AL"/>
              </w:rPr>
              <w:t xml:space="preserve">flukse </w:t>
            </w:r>
            <w:r w:rsidRPr="00D278E2">
              <w:rPr>
                <w:rFonts w:ascii="Times New Roman" w:hAnsi="Times New Roman"/>
                <w:sz w:val="20"/>
                <w:szCs w:val="20"/>
                <w:lang w:val="sq-AL"/>
              </w:rPr>
              <w:t>të aktiviteteve të shfrytëzimit, investimit ose financimit.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69</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mund të klasifikojë interesin e paguar dhe </w:t>
            </w:r>
            <w:r>
              <w:rPr>
                <w:rFonts w:ascii="Times New Roman" w:hAnsi="Times New Roman"/>
                <w:sz w:val="20"/>
                <w:szCs w:val="20"/>
                <w:lang w:val="sq-AL"/>
              </w:rPr>
              <w:t>interesin/</w:t>
            </w:r>
            <w:r w:rsidRPr="00D278E2">
              <w:rPr>
                <w:rFonts w:ascii="Times New Roman" w:hAnsi="Times New Roman"/>
                <w:sz w:val="20"/>
                <w:szCs w:val="20"/>
                <w:lang w:val="sq-AL"/>
              </w:rPr>
              <w:t xml:space="preserve">dividendin e marrë si flukse të </w:t>
            </w:r>
            <w:r>
              <w:rPr>
                <w:rFonts w:ascii="Times New Roman" w:hAnsi="Times New Roman"/>
                <w:sz w:val="20"/>
                <w:szCs w:val="20"/>
                <w:lang w:val="sq-AL"/>
              </w:rPr>
              <w:t>aktiviteteve</w:t>
            </w:r>
            <w:r w:rsidRPr="00D278E2">
              <w:rPr>
                <w:rFonts w:ascii="Times New Roman" w:hAnsi="Times New Roman"/>
                <w:sz w:val="20"/>
                <w:szCs w:val="20"/>
                <w:lang w:val="sq-AL"/>
              </w:rPr>
              <w:t xml:space="preserve"> të shfrytëzimit për shkak të përfshirjes së tyre në fitim ose humbje. Ndryshe, njësia ekonomike mund të klasifikojë interesin e paguar dhe </w:t>
            </w:r>
            <w:r>
              <w:rPr>
                <w:rFonts w:ascii="Times New Roman" w:hAnsi="Times New Roman"/>
                <w:sz w:val="20"/>
                <w:szCs w:val="20"/>
                <w:lang w:val="sq-AL"/>
              </w:rPr>
              <w:t>interesin/</w:t>
            </w:r>
            <w:r w:rsidRPr="00D278E2">
              <w:rPr>
                <w:rFonts w:ascii="Times New Roman" w:hAnsi="Times New Roman"/>
                <w:sz w:val="20"/>
                <w:szCs w:val="20"/>
                <w:lang w:val="sq-AL"/>
              </w:rPr>
              <w:t xml:space="preserve">dividendin e marrë respektivisht si flukse të </w:t>
            </w:r>
            <w:r>
              <w:rPr>
                <w:rFonts w:ascii="Times New Roman" w:hAnsi="Times New Roman"/>
                <w:sz w:val="20"/>
                <w:szCs w:val="20"/>
                <w:lang w:val="sq-AL"/>
              </w:rPr>
              <w:t>aktiviteteve</w:t>
            </w:r>
            <w:r w:rsidRPr="00D278E2">
              <w:rPr>
                <w:rFonts w:ascii="Times New Roman" w:hAnsi="Times New Roman"/>
                <w:sz w:val="20"/>
                <w:szCs w:val="20"/>
                <w:lang w:val="sq-AL"/>
              </w:rPr>
              <w:t xml:space="preserve"> të financimit dhe të investimit, për shkak se ato janë kosto të </w:t>
            </w:r>
            <w:r>
              <w:rPr>
                <w:rFonts w:ascii="Times New Roman" w:hAnsi="Times New Roman"/>
                <w:sz w:val="20"/>
                <w:szCs w:val="20"/>
                <w:lang w:val="sq-AL"/>
              </w:rPr>
              <w:t>sigurimit</w:t>
            </w:r>
            <w:r w:rsidRPr="00D278E2">
              <w:rPr>
                <w:rFonts w:ascii="Times New Roman" w:hAnsi="Times New Roman"/>
                <w:sz w:val="20"/>
                <w:szCs w:val="20"/>
                <w:lang w:val="sq-AL"/>
              </w:rPr>
              <w:t xml:space="preserve"> </w:t>
            </w:r>
            <w:r>
              <w:rPr>
                <w:rFonts w:ascii="Times New Roman" w:hAnsi="Times New Roman"/>
                <w:sz w:val="20"/>
                <w:szCs w:val="20"/>
                <w:lang w:val="sq-AL"/>
              </w:rPr>
              <w:t>t</w:t>
            </w:r>
            <w:r w:rsidRPr="00D278E2">
              <w:rPr>
                <w:rFonts w:ascii="Times New Roman" w:hAnsi="Times New Roman"/>
                <w:sz w:val="20"/>
                <w:szCs w:val="20"/>
                <w:lang w:val="sq-AL"/>
              </w:rPr>
              <w:t xml:space="preserve">ë burimeve financiare ose </w:t>
            </w:r>
            <w:r>
              <w:rPr>
                <w:rFonts w:ascii="Times New Roman" w:hAnsi="Times New Roman"/>
                <w:sz w:val="20"/>
                <w:szCs w:val="20"/>
                <w:lang w:val="sq-AL"/>
              </w:rPr>
              <w:t>kthime</w:t>
            </w:r>
            <w:r w:rsidRPr="00D278E2">
              <w:rPr>
                <w:rFonts w:ascii="Times New Roman" w:hAnsi="Times New Roman"/>
                <w:sz w:val="20"/>
                <w:szCs w:val="20"/>
                <w:lang w:val="sq-AL"/>
              </w:rPr>
              <w:t xml:space="preserve"> të investimeve.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70</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mund t’i klasifikojë dividendët e paguar si fluks të </w:t>
            </w:r>
            <w:r>
              <w:rPr>
                <w:rFonts w:ascii="Times New Roman" w:hAnsi="Times New Roman"/>
                <w:sz w:val="20"/>
                <w:szCs w:val="20"/>
                <w:lang w:val="sq-AL"/>
              </w:rPr>
              <w:t>aktiviteteve</w:t>
            </w:r>
            <w:r w:rsidRPr="00D278E2">
              <w:rPr>
                <w:rFonts w:ascii="Times New Roman" w:hAnsi="Times New Roman"/>
                <w:sz w:val="20"/>
                <w:szCs w:val="20"/>
                <w:lang w:val="sq-AL"/>
              </w:rPr>
              <w:t xml:space="preserve"> të financimit, sepse ata përbëjnë koston e </w:t>
            </w:r>
            <w:r>
              <w:rPr>
                <w:rFonts w:ascii="Times New Roman" w:hAnsi="Times New Roman"/>
                <w:sz w:val="20"/>
                <w:szCs w:val="20"/>
                <w:lang w:val="sq-AL"/>
              </w:rPr>
              <w:t>sigurimit</w:t>
            </w:r>
            <w:r w:rsidRPr="00D278E2">
              <w:rPr>
                <w:rFonts w:ascii="Times New Roman" w:hAnsi="Times New Roman"/>
                <w:sz w:val="20"/>
                <w:szCs w:val="20"/>
                <w:lang w:val="sq-AL"/>
              </w:rPr>
              <w:t xml:space="preserve"> </w:t>
            </w:r>
            <w:r>
              <w:rPr>
                <w:rFonts w:ascii="Times New Roman" w:hAnsi="Times New Roman"/>
                <w:sz w:val="20"/>
                <w:szCs w:val="20"/>
                <w:lang w:val="sq-AL"/>
              </w:rPr>
              <w:t>t</w:t>
            </w:r>
            <w:r w:rsidRPr="00D278E2">
              <w:rPr>
                <w:rFonts w:ascii="Times New Roman" w:hAnsi="Times New Roman"/>
                <w:sz w:val="20"/>
                <w:szCs w:val="20"/>
                <w:lang w:val="sq-AL"/>
              </w:rPr>
              <w:t xml:space="preserve">ë burimeve financiare. Ndryshe, njësia ekonomike mund t’i klasifikojë dividentët e paguar si komponentë të flukseve të mjeteve monetare nga aktivitetet e shfrytëzimit sepse ato paguhen nga flukse të mjeteve monetare të </w:t>
            </w:r>
            <w:r>
              <w:rPr>
                <w:rFonts w:ascii="Times New Roman" w:hAnsi="Times New Roman"/>
                <w:sz w:val="20"/>
                <w:szCs w:val="20"/>
                <w:lang w:val="sq-AL"/>
              </w:rPr>
              <w:t xml:space="preserve">aktiviteteve të </w:t>
            </w:r>
            <w:r w:rsidRPr="00D278E2">
              <w:rPr>
                <w:rFonts w:ascii="Times New Roman" w:hAnsi="Times New Roman"/>
                <w:sz w:val="20"/>
                <w:szCs w:val="20"/>
                <w:lang w:val="sq-AL"/>
              </w:rPr>
              <w:t>shfrytëzimit.</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 xml:space="preserve">Tatimi mbi Fitimin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71</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duhet të paraqesë veçmas flukset monetare që vijnë nga tatim fitimi dhe do t'i klasifikojë ato si flukset e mjeteve monetare nga aktivitetet e shfrytëzimit përveç nëse ato mund të identifikohen në mënyrë specifike </w:t>
            </w:r>
            <w:r>
              <w:rPr>
                <w:rFonts w:ascii="Times New Roman" w:hAnsi="Times New Roman"/>
                <w:sz w:val="20"/>
                <w:szCs w:val="20"/>
                <w:lang w:val="sq-AL"/>
              </w:rPr>
              <w:t xml:space="preserve">të lidhura </w:t>
            </w:r>
            <w:r w:rsidRPr="00D278E2">
              <w:rPr>
                <w:rFonts w:ascii="Times New Roman" w:hAnsi="Times New Roman"/>
                <w:sz w:val="20"/>
                <w:szCs w:val="20"/>
                <w:lang w:val="sq-AL"/>
              </w:rPr>
              <w:t>me aktivitetet e financimit dhe ato investuese. Kur flukset monetare tatimore ndahen në më shumë se një klasë të aktivitetit, njësia ekonomike duhet të japë informacion shpjegues për shumën totale të tatimeve të paguara.</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Aktivitetet e Shfrytëzimit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72</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Aktivitetet e shfrytëzimit janë burimi kryesor i gjenerimit të të ardhurave të njësisë ekonomike. Prandaj, flukset e mjeteve monetare nga aktivitetet e shfrytëzimit zakonisht rezultojnë nga transaksionet dhe ngjarjet e tjera apo rrethanat që përcaktojnë  fitimin ose humbjen. Burimet kryesore të flukseve të mjeteve monetare nga aktivitetet e shfrytëzimit përfshijnë:</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arkëtimet e mjeteve monetare nga shitja e mallrave dhe ofrimi i shërbimeve;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arkëtimet e mjeteve monetare nga honoraret, tarifat, komisionet dhe të ardhurat e tjera;</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(c) pagesat </w:t>
            </w:r>
            <w:r>
              <w:rPr>
                <w:rFonts w:ascii="Times New Roman" w:hAnsi="Times New Roman"/>
                <w:sz w:val="20"/>
                <w:szCs w:val="20"/>
                <w:lang w:val="sq-AL"/>
              </w:rPr>
              <w:t>në</w:t>
            </w:r>
            <w:r w:rsidRPr="00D278E2">
              <w:rPr>
                <w:rFonts w:ascii="Times New Roman" w:hAnsi="Times New Roman"/>
                <w:sz w:val="20"/>
                <w:szCs w:val="20"/>
                <w:lang w:val="sq-AL"/>
              </w:rPr>
              <w:t xml:space="preserve"> mjete monetare për mallra dhe shërbime;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(d) pagesat </w:t>
            </w:r>
            <w:r>
              <w:rPr>
                <w:rFonts w:ascii="Times New Roman" w:hAnsi="Times New Roman"/>
                <w:sz w:val="20"/>
                <w:szCs w:val="20"/>
                <w:lang w:val="sq-AL"/>
              </w:rPr>
              <w:t>në</w:t>
            </w:r>
            <w:r w:rsidRPr="00D278E2">
              <w:rPr>
                <w:rFonts w:ascii="Times New Roman" w:hAnsi="Times New Roman"/>
                <w:sz w:val="20"/>
                <w:szCs w:val="20"/>
                <w:lang w:val="sq-AL"/>
              </w:rPr>
              <w:t xml:space="preserve"> mjete monetare për punonjësit;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(e) pagesat </w:t>
            </w:r>
            <w:r>
              <w:rPr>
                <w:rFonts w:ascii="Times New Roman" w:hAnsi="Times New Roman"/>
                <w:sz w:val="20"/>
                <w:szCs w:val="20"/>
                <w:lang w:val="sq-AL"/>
              </w:rPr>
              <w:t>në</w:t>
            </w:r>
            <w:r w:rsidRPr="00D278E2">
              <w:rPr>
                <w:rFonts w:ascii="Times New Roman" w:hAnsi="Times New Roman"/>
                <w:sz w:val="20"/>
                <w:szCs w:val="20"/>
                <w:lang w:val="sq-AL"/>
              </w:rPr>
              <w:t xml:space="preserve"> mjete monetare ose rifinancimet e tatimit mbi fitimin, derisa të identifikohen specifikisht në aktivitetet financuese dhe investuese;</w:t>
            </w:r>
          </w:p>
          <w:p w:rsidR="0028145B"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(f) arkëtimet dhe pagesat nga investimet, kreditë dhe kontratat e tjera që kanë të bëjnë ose të mbajtura për qëllime tregtare, të cilat janë të ngjashme me inventarin e blerë për rishitje. </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Disa transaksione, të tilla si shitja e një pjese të makinerive nga ana e një njësie ekonomike prodhuese, mund të sjellin një fitim/ humbje në pasqyrën e të ardhurave dhe shpenzimeve. Megjithatë, flukset e mjeteve monetare që lidhen me transaksione të tilla janë flukse monetare nga aktivitetet  investuese.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 xml:space="preserve">Raportimi i flukseve të </w:t>
            </w:r>
            <w:r w:rsidRPr="00D278E2">
              <w:rPr>
                <w:rFonts w:ascii="Times New Roman" w:hAnsi="Times New Roman"/>
                <w:b/>
                <w:sz w:val="20"/>
                <w:szCs w:val="20"/>
                <w:lang w:val="sq-AL"/>
              </w:rPr>
              <w:t xml:space="preserve"> mjeteve monetare </w:t>
            </w:r>
            <w:r w:rsidRPr="00D278E2">
              <w:rPr>
                <w:rFonts w:ascii="Times New Roman" w:hAnsi="Times New Roman"/>
                <w:b/>
                <w:bCs/>
                <w:sz w:val="20"/>
                <w:szCs w:val="20"/>
                <w:lang w:val="sq-AL"/>
              </w:rPr>
              <w:t xml:space="preserve">nga </w:t>
            </w:r>
            <w:r w:rsidRPr="00D278E2">
              <w:rPr>
                <w:rFonts w:ascii="Times New Roman" w:hAnsi="Times New Roman"/>
                <w:b/>
                <w:sz w:val="20"/>
                <w:szCs w:val="20"/>
                <w:lang w:val="sq-AL"/>
              </w:rPr>
              <w:t>aktivitetet</w:t>
            </w:r>
            <w:r w:rsidRPr="00D278E2">
              <w:rPr>
                <w:rFonts w:ascii="Times New Roman" w:hAnsi="Times New Roman"/>
                <w:b/>
                <w:bCs/>
                <w:sz w:val="20"/>
                <w:szCs w:val="20"/>
                <w:lang w:val="sq-AL"/>
              </w:rPr>
              <w:t xml:space="preserve"> e shfrytëzimit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73</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flukset e mjeteve monetare nga aktivitetet e shfrytëzimit duke përdorur ose:</w:t>
            </w:r>
          </w:p>
          <w:p w:rsidR="0028145B" w:rsidRPr="00D278E2" w:rsidRDefault="0028145B" w:rsidP="0028145B">
            <w:pPr>
              <w:pStyle w:val="ListParagraph"/>
              <w:numPr>
                <w:ilvl w:val="0"/>
                <w:numId w:val="27"/>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metodën direkte, ku shpjegohen klasat kryesore të arkëtimeve/ pagesave bruto në pará;</w:t>
            </w:r>
          </w:p>
          <w:p w:rsidR="0028145B" w:rsidRDefault="0028145B" w:rsidP="0028145B">
            <w:pPr>
              <w:pStyle w:val="ListParagraph"/>
              <w:numPr>
                <w:ilvl w:val="0"/>
                <w:numId w:val="27"/>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lastRenderedPageBreak/>
              <w:t>metodën indirekte, ku fitimi</w:t>
            </w:r>
            <w:r>
              <w:rPr>
                <w:rFonts w:ascii="Times New Roman" w:hAnsi="Times New Roman"/>
                <w:sz w:val="20"/>
                <w:szCs w:val="20"/>
                <w:lang w:val="sq-AL"/>
              </w:rPr>
              <w:t xml:space="preserve"> </w:t>
            </w:r>
            <w:r w:rsidRPr="00D278E2">
              <w:rPr>
                <w:rFonts w:ascii="Times New Roman" w:hAnsi="Times New Roman"/>
                <w:sz w:val="20"/>
                <w:szCs w:val="20"/>
                <w:lang w:val="sq-AL"/>
              </w:rPr>
              <w:t>/</w:t>
            </w:r>
            <w:r>
              <w:rPr>
                <w:rFonts w:ascii="Times New Roman" w:hAnsi="Times New Roman"/>
                <w:sz w:val="20"/>
                <w:szCs w:val="20"/>
                <w:lang w:val="sq-AL"/>
              </w:rPr>
              <w:t xml:space="preserve"> </w:t>
            </w:r>
            <w:r w:rsidRPr="00D278E2">
              <w:rPr>
                <w:rFonts w:ascii="Times New Roman" w:hAnsi="Times New Roman"/>
                <w:sz w:val="20"/>
                <w:szCs w:val="20"/>
                <w:lang w:val="sq-AL"/>
              </w:rPr>
              <w:t>humbja e vitit rregullohet për</w:t>
            </w:r>
            <w:r>
              <w:rPr>
                <w:rFonts w:ascii="Times New Roman" w:hAnsi="Times New Roman"/>
                <w:sz w:val="20"/>
                <w:szCs w:val="20"/>
                <w:lang w:val="sq-AL"/>
              </w:rPr>
              <w:t>:</w:t>
            </w:r>
            <w:r w:rsidRPr="00D278E2">
              <w:rPr>
                <w:rFonts w:ascii="Times New Roman" w:hAnsi="Times New Roman"/>
                <w:sz w:val="20"/>
                <w:szCs w:val="20"/>
                <w:lang w:val="sq-AL"/>
              </w:rPr>
              <w:t xml:space="preserve"> </w:t>
            </w:r>
          </w:p>
          <w:p w:rsidR="0028145B" w:rsidRDefault="0028145B" w:rsidP="0028145B">
            <w:pPr>
              <w:pStyle w:val="ListParagraph"/>
              <w:numPr>
                <w:ilvl w:val="0"/>
                <w:numId w:val="29"/>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efekte</w:t>
            </w:r>
            <w:r>
              <w:rPr>
                <w:rFonts w:ascii="Times New Roman" w:hAnsi="Times New Roman"/>
                <w:sz w:val="20"/>
                <w:szCs w:val="20"/>
                <w:lang w:val="sq-AL"/>
              </w:rPr>
              <w:t>t</w:t>
            </w:r>
            <w:r w:rsidRPr="00D278E2">
              <w:rPr>
                <w:rFonts w:ascii="Times New Roman" w:hAnsi="Times New Roman"/>
                <w:sz w:val="20"/>
                <w:szCs w:val="20"/>
                <w:lang w:val="sq-AL"/>
              </w:rPr>
              <w:t xml:space="preserve"> </w:t>
            </w:r>
            <w:r>
              <w:rPr>
                <w:rFonts w:ascii="Times New Roman" w:hAnsi="Times New Roman"/>
                <w:sz w:val="20"/>
                <w:szCs w:val="20"/>
                <w:lang w:val="sq-AL"/>
              </w:rPr>
              <w:t>e</w:t>
            </w:r>
            <w:r w:rsidRPr="00D278E2">
              <w:rPr>
                <w:rFonts w:ascii="Times New Roman" w:hAnsi="Times New Roman"/>
                <w:sz w:val="20"/>
                <w:szCs w:val="20"/>
                <w:lang w:val="sq-AL"/>
              </w:rPr>
              <w:t xml:space="preserve"> transaksioneve jo monetare</w:t>
            </w:r>
            <w:r>
              <w:rPr>
                <w:rFonts w:ascii="Times New Roman" w:hAnsi="Times New Roman"/>
                <w:sz w:val="20"/>
                <w:szCs w:val="20"/>
                <w:lang w:val="sq-AL"/>
              </w:rPr>
              <w:t>,</w:t>
            </w:r>
            <w:r w:rsidRPr="00D278E2">
              <w:rPr>
                <w:rFonts w:ascii="Times New Roman" w:hAnsi="Times New Roman"/>
                <w:sz w:val="20"/>
                <w:szCs w:val="20"/>
                <w:lang w:val="sq-AL"/>
              </w:rPr>
              <w:t xml:space="preserve"> </w:t>
            </w:r>
          </w:p>
          <w:p w:rsidR="0028145B" w:rsidRDefault="0028145B" w:rsidP="0028145B">
            <w:pPr>
              <w:pStyle w:val="ListParagraph"/>
              <w:numPr>
                <w:ilvl w:val="0"/>
                <w:numId w:val="29"/>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çdo shtyrje ose rritje e </w:t>
            </w:r>
            <w:r>
              <w:rPr>
                <w:rFonts w:ascii="Times New Roman" w:hAnsi="Times New Roman"/>
                <w:sz w:val="20"/>
                <w:szCs w:val="20"/>
                <w:lang w:val="sq-AL"/>
              </w:rPr>
              <w:t>flukseve të aktiviteteve të shfrytëzimit,</w:t>
            </w:r>
            <w:r w:rsidRPr="00D278E2">
              <w:rPr>
                <w:rFonts w:ascii="Times New Roman" w:hAnsi="Times New Roman"/>
                <w:sz w:val="20"/>
                <w:szCs w:val="20"/>
                <w:lang w:val="sq-AL"/>
              </w:rPr>
              <w:t xml:space="preserve"> të shkuara ose të ardhshme</w:t>
            </w:r>
            <w:r>
              <w:rPr>
                <w:rFonts w:ascii="Times New Roman" w:hAnsi="Times New Roman"/>
                <w:sz w:val="20"/>
                <w:szCs w:val="20"/>
                <w:lang w:val="sq-AL"/>
              </w:rPr>
              <w:t>;</w:t>
            </w:r>
            <w:r w:rsidRPr="00D278E2">
              <w:rPr>
                <w:rFonts w:ascii="Times New Roman" w:hAnsi="Times New Roman"/>
                <w:sz w:val="20"/>
                <w:szCs w:val="20"/>
                <w:lang w:val="sq-AL"/>
              </w:rPr>
              <w:t xml:space="preserve"> dhe</w:t>
            </w:r>
          </w:p>
          <w:p w:rsidR="0028145B" w:rsidRPr="00FE4842" w:rsidRDefault="0028145B" w:rsidP="0028145B">
            <w:pPr>
              <w:pStyle w:val="ListParagraph"/>
              <w:numPr>
                <w:ilvl w:val="0"/>
                <w:numId w:val="29"/>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zëra të të ardhurave ose shpenzimeve </w:t>
            </w:r>
            <w:r>
              <w:rPr>
                <w:rFonts w:ascii="Times New Roman" w:hAnsi="Times New Roman"/>
                <w:sz w:val="20"/>
                <w:szCs w:val="20"/>
                <w:lang w:val="sq-AL"/>
              </w:rPr>
              <w:t xml:space="preserve">të </w:t>
            </w:r>
            <w:r w:rsidRPr="00D278E2">
              <w:rPr>
                <w:rFonts w:ascii="Times New Roman" w:hAnsi="Times New Roman"/>
                <w:sz w:val="20"/>
                <w:szCs w:val="20"/>
                <w:lang w:val="sq-AL"/>
              </w:rPr>
              <w:t>lidhur</w:t>
            </w:r>
            <w:r>
              <w:rPr>
                <w:rFonts w:ascii="Times New Roman" w:hAnsi="Times New Roman"/>
                <w:sz w:val="20"/>
                <w:szCs w:val="20"/>
                <w:lang w:val="sq-AL"/>
              </w:rPr>
              <w:t>a</w:t>
            </w:r>
            <w:r w:rsidRPr="00D278E2">
              <w:rPr>
                <w:rFonts w:ascii="Times New Roman" w:hAnsi="Times New Roman"/>
                <w:sz w:val="20"/>
                <w:szCs w:val="20"/>
                <w:lang w:val="sq-AL"/>
              </w:rPr>
              <w:t xml:space="preserve"> me </w:t>
            </w:r>
            <w:r>
              <w:rPr>
                <w:rFonts w:ascii="Times New Roman" w:hAnsi="Times New Roman"/>
                <w:sz w:val="20"/>
                <w:szCs w:val="20"/>
                <w:lang w:val="sq-AL"/>
              </w:rPr>
              <w:t xml:space="preserve">flukset e aktiviteteve </w:t>
            </w:r>
            <w:r w:rsidRPr="00D278E2">
              <w:rPr>
                <w:rFonts w:ascii="Times New Roman" w:hAnsi="Times New Roman"/>
                <w:sz w:val="20"/>
                <w:szCs w:val="20"/>
                <w:lang w:val="sq-AL"/>
              </w:rPr>
              <w:t>invest</w:t>
            </w:r>
            <w:r>
              <w:rPr>
                <w:rFonts w:ascii="Times New Roman" w:hAnsi="Times New Roman"/>
                <w:sz w:val="20"/>
                <w:szCs w:val="20"/>
                <w:lang w:val="sq-AL"/>
              </w:rPr>
              <w:t>uese</w:t>
            </w:r>
            <w:r w:rsidRPr="00D278E2">
              <w:rPr>
                <w:rFonts w:ascii="Times New Roman" w:hAnsi="Times New Roman"/>
                <w:sz w:val="20"/>
                <w:szCs w:val="20"/>
                <w:lang w:val="sq-AL"/>
              </w:rPr>
              <w:t xml:space="preserve"> ose</w:t>
            </w:r>
            <w:r>
              <w:rPr>
                <w:rFonts w:ascii="Times New Roman" w:hAnsi="Times New Roman"/>
                <w:sz w:val="20"/>
                <w:szCs w:val="20"/>
                <w:lang w:val="sq-AL"/>
              </w:rPr>
              <w:t xml:space="preserve"> financuese) </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Metoda Direkte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74</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Sipas metodës direkte, fluksi neto i  mjeteve monetare nga aktivitetet e shfrytë</w:t>
            </w:r>
            <w:r>
              <w:rPr>
                <w:rFonts w:ascii="Times New Roman" w:hAnsi="Times New Roman"/>
                <w:sz w:val="20"/>
                <w:szCs w:val="20"/>
                <w:lang w:val="sq-AL"/>
              </w:rPr>
              <w:t>z</w:t>
            </w:r>
            <w:r w:rsidRPr="00D278E2">
              <w:rPr>
                <w:rFonts w:ascii="Times New Roman" w:hAnsi="Times New Roman"/>
                <w:sz w:val="20"/>
                <w:szCs w:val="20"/>
                <w:lang w:val="sq-AL"/>
              </w:rPr>
              <w:t>imit paraqitet në dhënien e informacioneve shpjeguese rreth klasave kryesore të arkëtimeve</w:t>
            </w:r>
            <w:r>
              <w:rPr>
                <w:rFonts w:ascii="Times New Roman" w:hAnsi="Times New Roman"/>
                <w:sz w:val="20"/>
                <w:szCs w:val="20"/>
                <w:lang w:val="sq-AL"/>
              </w:rPr>
              <w:t xml:space="preserve"> </w:t>
            </w:r>
            <w:r w:rsidRPr="00D278E2">
              <w:rPr>
                <w:rFonts w:ascii="Times New Roman" w:hAnsi="Times New Roman"/>
                <w:sz w:val="20"/>
                <w:szCs w:val="20"/>
                <w:lang w:val="sq-AL"/>
              </w:rPr>
              <w:t>/</w:t>
            </w:r>
            <w:r>
              <w:rPr>
                <w:rFonts w:ascii="Times New Roman" w:hAnsi="Times New Roman"/>
                <w:sz w:val="20"/>
                <w:szCs w:val="20"/>
                <w:lang w:val="sq-AL"/>
              </w:rPr>
              <w:t xml:space="preserve"> </w:t>
            </w:r>
            <w:r w:rsidRPr="00D278E2">
              <w:rPr>
                <w:rFonts w:ascii="Times New Roman" w:hAnsi="Times New Roman"/>
                <w:sz w:val="20"/>
                <w:szCs w:val="20"/>
                <w:lang w:val="sq-AL"/>
              </w:rPr>
              <w:t>pagesave bruto siç identifikohet në paragrafin 72. Një informacion i tillë mund të merret ose: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nga regjistrat e kontabilitetit të njësisë ekonomike; ose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duke rregulluar shitjet, koston e shitjeve dhe zëra të tjerë në pasqyrën e të ardhurave dhe shpenzimeve;</w:t>
            </w:r>
            <w:r w:rsidRPr="00D278E2" w:rsidDel="00113B4E">
              <w:rPr>
                <w:rFonts w:ascii="Times New Roman" w:hAnsi="Times New Roman"/>
                <w:sz w:val="20"/>
                <w:szCs w:val="20"/>
                <w:lang w:val="sq-AL"/>
              </w:rPr>
              <w:t xml:space="preserve"> </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 ndryshimet gjatë periudhës në inventarët dhe të drejtat e arkëtueshme</w:t>
            </w:r>
            <w:r>
              <w:rPr>
                <w:rFonts w:ascii="Times New Roman" w:hAnsi="Times New Roman"/>
                <w:sz w:val="20"/>
                <w:szCs w:val="20"/>
                <w:lang w:val="sq-AL"/>
              </w:rPr>
              <w:t>/</w:t>
            </w:r>
            <w:r w:rsidRPr="00D278E2">
              <w:rPr>
                <w:rFonts w:ascii="Times New Roman" w:hAnsi="Times New Roman"/>
                <w:sz w:val="20"/>
                <w:szCs w:val="20"/>
                <w:lang w:val="sq-AL"/>
              </w:rPr>
              <w:t>detyrime</w:t>
            </w:r>
            <w:r>
              <w:rPr>
                <w:rFonts w:ascii="Times New Roman" w:hAnsi="Times New Roman"/>
                <w:sz w:val="20"/>
                <w:szCs w:val="20"/>
                <w:lang w:val="sq-AL"/>
              </w:rPr>
              <w:t>t</w:t>
            </w:r>
            <w:r w:rsidRPr="00D278E2">
              <w:rPr>
                <w:rFonts w:ascii="Times New Roman" w:hAnsi="Times New Roman"/>
                <w:sz w:val="20"/>
                <w:szCs w:val="20"/>
                <w:lang w:val="sq-AL"/>
              </w:rPr>
              <w:t xml:space="preserve"> </w:t>
            </w:r>
            <w:r>
              <w:rPr>
                <w:rFonts w:ascii="Times New Roman" w:hAnsi="Times New Roman"/>
                <w:sz w:val="20"/>
                <w:szCs w:val="20"/>
                <w:lang w:val="sq-AL"/>
              </w:rPr>
              <w:t>e</w:t>
            </w:r>
            <w:r w:rsidRPr="00D278E2">
              <w:rPr>
                <w:rFonts w:ascii="Times New Roman" w:hAnsi="Times New Roman"/>
                <w:sz w:val="20"/>
                <w:szCs w:val="20"/>
                <w:lang w:val="sq-AL"/>
              </w:rPr>
              <w:t xml:space="preserve"> pagueshme të shfrytëzimit;</w:t>
            </w:r>
            <w:r w:rsidRPr="00D278E2" w:rsidDel="00113B4E">
              <w:rPr>
                <w:rFonts w:ascii="Times New Roman" w:hAnsi="Times New Roman"/>
                <w:sz w:val="20"/>
                <w:szCs w:val="20"/>
                <w:lang w:val="sq-AL"/>
              </w:rPr>
              <w:t xml:space="preserve"> </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(ii) zëra të tjerë jo monetarë; dhe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(iii) zëra të tjerë për të cilët efektet e mjeteve monetare janë flukse të mjeteve monetare </w:t>
            </w:r>
            <w:r>
              <w:rPr>
                <w:rFonts w:ascii="Times New Roman" w:hAnsi="Times New Roman"/>
                <w:sz w:val="20"/>
                <w:szCs w:val="20"/>
                <w:lang w:val="sq-AL"/>
              </w:rPr>
              <w:t xml:space="preserve">të aktiviteteve </w:t>
            </w:r>
            <w:r w:rsidRPr="00D278E2">
              <w:rPr>
                <w:rFonts w:ascii="Times New Roman" w:hAnsi="Times New Roman"/>
                <w:sz w:val="20"/>
                <w:szCs w:val="20"/>
                <w:lang w:val="sq-AL"/>
              </w:rPr>
              <w:t>investuese ose të financimit.</w:t>
            </w:r>
          </w:p>
        </w:tc>
      </w:tr>
      <w:tr w:rsidR="0028145B" w:rsidRPr="00E30CE5"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Metoda Indirekte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75</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Sipas metodës indirekte, fluksi neto i mjeteve monetare nga aktiviteti i shfrytëzimit përcaktohet duke rregulluar fitimin</w:t>
            </w:r>
            <w:r>
              <w:rPr>
                <w:rFonts w:ascii="Times New Roman" w:hAnsi="Times New Roman"/>
                <w:sz w:val="20"/>
                <w:szCs w:val="20"/>
                <w:lang w:val="sq-AL"/>
              </w:rPr>
              <w:t xml:space="preserve"> </w:t>
            </w:r>
            <w:r w:rsidRPr="00D278E2">
              <w:rPr>
                <w:rFonts w:ascii="Times New Roman" w:hAnsi="Times New Roman"/>
                <w:sz w:val="20"/>
                <w:szCs w:val="20"/>
                <w:lang w:val="sq-AL"/>
              </w:rPr>
              <w:t>/  humbjen e vitit për efektet e:</w:t>
            </w:r>
            <w:r w:rsidRPr="00D278E2" w:rsidDel="008202EA">
              <w:rPr>
                <w:rFonts w:ascii="Times New Roman" w:hAnsi="Times New Roman"/>
                <w:sz w:val="20"/>
                <w:szCs w:val="20"/>
                <w:lang w:val="sq-AL"/>
              </w:rPr>
              <w:t xml:space="preserve"> </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 ndryshimeve gjatë periudhës në inventarët dhe të drejtat e arkëtueshme </w:t>
            </w:r>
            <w:r>
              <w:rPr>
                <w:rFonts w:ascii="Times New Roman" w:hAnsi="Times New Roman"/>
                <w:sz w:val="20"/>
                <w:szCs w:val="20"/>
                <w:lang w:val="sq-AL"/>
              </w:rPr>
              <w:t>/</w:t>
            </w:r>
            <w:r w:rsidRPr="00D278E2">
              <w:rPr>
                <w:rFonts w:ascii="Times New Roman" w:hAnsi="Times New Roman"/>
                <w:sz w:val="20"/>
                <w:szCs w:val="20"/>
                <w:lang w:val="sq-AL"/>
              </w:rPr>
              <w:t xml:space="preserve"> detyrime</w:t>
            </w:r>
            <w:r>
              <w:rPr>
                <w:rFonts w:ascii="Times New Roman" w:hAnsi="Times New Roman"/>
                <w:sz w:val="20"/>
                <w:szCs w:val="20"/>
                <w:lang w:val="sq-AL"/>
              </w:rPr>
              <w:t>t</w:t>
            </w:r>
            <w:r w:rsidRPr="00D278E2">
              <w:rPr>
                <w:rFonts w:ascii="Times New Roman" w:hAnsi="Times New Roman"/>
                <w:sz w:val="20"/>
                <w:szCs w:val="20"/>
                <w:lang w:val="sq-AL"/>
              </w:rPr>
              <w:t xml:space="preserve"> </w:t>
            </w:r>
            <w:r>
              <w:rPr>
                <w:rFonts w:ascii="Times New Roman" w:hAnsi="Times New Roman"/>
                <w:sz w:val="20"/>
                <w:szCs w:val="20"/>
                <w:lang w:val="sq-AL"/>
              </w:rPr>
              <w:t>e</w:t>
            </w:r>
            <w:r w:rsidRPr="00D278E2">
              <w:rPr>
                <w:rFonts w:ascii="Times New Roman" w:hAnsi="Times New Roman"/>
                <w:sz w:val="20"/>
                <w:szCs w:val="20"/>
                <w:lang w:val="sq-AL"/>
              </w:rPr>
              <w:t xml:space="preserve"> pagueshme të shfrytëzimit;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zërave jo monetarë të tillë si shpenzimet financiare jomonetare, shpenzimet për tatimin mbi fitimin jomonetar, shpenzime konsumi dhe amortizimi, zhvlerësimi i aktiveve afatgjata materiale;</w:t>
            </w:r>
            <w:r>
              <w:rPr>
                <w:rFonts w:ascii="Times New Roman" w:hAnsi="Times New Roman"/>
                <w:sz w:val="20"/>
                <w:szCs w:val="20"/>
                <w:lang w:val="sq-AL"/>
              </w:rPr>
              <w:t xml:space="preserve"> </w:t>
            </w:r>
            <w:r w:rsidRPr="00D278E2">
              <w:rPr>
                <w:rFonts w:ascii="Times New Roman" w:hAnsi="Times New Roman"/>
                <w:sz w:val="20"/>
                <w:szCs w:val="20"/>
                <w:lang w:val="sq-AL"/>
              </w:rPr>
              <w:t>dhe</w:t>
            </w:r>
            <w:r w:rsidRPr="00D278E2" w:rsidDel="008202EA">
              <w:rPr>
                <w:rFonts w:ascii="Times New Roman" w:hAnsi="Times New Roman"/>
                <w:sz w:val="20"/>
                <w:szCs w:val="20"/>
                <w:lang w:val="sq-AL"/>
              </w:rPr>
              <w:t xml:space="preserve"> </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të gjithë zërat e tjerë për të cilët efektet e mjeteve monetare lidhen me</w:t>
            </w:r>
            <w:r>
              <w:rPr>
                <w:rFonts w:ascii="Times New Roman" w:hAnsi="Times New Roman"/>
                <w:sz w:val="20"/>
                <w:szCs w:val="20"/>
                <w:lang w:val="sq-AL"/>
              </w:rPr>
              <w:t xml:space="preserve"> aktivitetet e</w:t>
            </w:r>
            <w:r w:rsidRPr="00D278E2">
              <w:rPr>
                <w:rFonts w:ascii="Times New Roman" w:hAnsi="Times New Roman"/>
                <w:sz w:val="20"/>
                <w:szCs w:val="20"/>
                <w:lang w:val="sq-AL"/>
              </w:rPr>
              <w:t xml:space="preserve"> investimi</w:t>
            </w:r>
            <w:r>
              <w:rPr>
                <w:rFonts w:ascii="Times New Roman" w:hAnsi="Times New Roman"/>
                <w:sz w:val="20"/>
                <w:szCs w:val="20"/>
                <w:lang w:val="sq-AL"/>
              </w:rPr>
              <w:t>t</w:t>
            </w:r>
            <w:r w:rsidRPr="00D278E2">
              <w:rPr>
                <w:rFonts w:ascii="Times New Roman" w:hAnsi="Times New Roman"/>
                <w:sz w:val="20"/>
                <w:szCs w:val="20"/>
                <w:lang w:val="sq-AL"/>
              </w:rPr>
              <w:t xml:space="preserve"> ose financimi</w:t>
            </w:r>
            <w:r>
              <w:rPr>
                <w:rFonts w:ascii="Times New Roman" w:hAnsi="Times New Roman"/>
                <w:sz w:val="20"/>
                <w:szCs w:val="20"/>
                <w:lang w:val="sq-AL"/>
              </w:rPr>
              <w:t>t</w:t>
            </w:r>
            <w:r w:rsidRPr="00D278E2">
              <w:rPr>
                <w:rFonts w:ascii="Times New Roman" w:hAnsi="Times New Roman"/>
                <w:sz w:val="20"/>
                <w:szCs w:val="20"/>
                <w:lang w:val="sq-AL"/>
              </w:rPr>
              <w: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 xml:space="preserve">Fluksi i </w:t>
            </w:r>
            <w:r w:rsidRPr="00D278E2">
              <w:rPr>
                <w:rFonts w:ascii="Times New Roman" w:hAnsi="Times New Roman"/>
                <w:b/>
                <w:sz w:val="20"/>
                <w:szCs w:val="20"/>
                <w:lang w:val="sq-AL"/>
              </w:rPr>
              <w:t xml:space="preserve">mjeteve monetare </w:t>
            </w:r>
            <w:r w:rsidRPr="00D278E2">
              <w:rPr>
                <w:rFonts w:ascii="Times New Roman" w:hAnsi="Times New Roman"/>
                <w:b/>
                <w:bCs/>
                <w:sz w:val="20"/>
                <w:szCs w:val="20"/>
                <w:lang w:val="sq-AL"/>
              </w:rPr>
              <w:t>nga aktiviteti investues</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76</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Aktivitetet investuese janë blerja dhe shitja e aktiveve afatgjata dhe investime të tjera që nuk përfshihen në ekuivalentë të mjeteve monetare.  Shembuj të fluksit të mjeteve monetare që rrjedhin nga aktivitetet investuese </w:t>
            </w:r>
            <w:r>
              <w:rPr>
                <w:rFonts w:ascii="Times New Roman" w:hAnsi="Times New Roman"/>
                <w:sz w:val="20"/>
                <w:szCs w:val="20"/>
                <w:lang w:val="sq-AL"/>
              </w:rPr>
              <w:t>janë</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pagesat për blerjen e aktiveve afatgjata materiale (përfshirë aktivet afatgjata materiale të vetëndërtuara), aktiveve jo-materiale dhe të tjera aktiveve afatgjata;</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arkëtimet nga shitja e aktiveve afatgjata, aktiveve jo-materiale dhe të tjera aktive afatgjata;</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pagesat në mjete monetare për blerjen e instrumenteve të kapitalit neto ose të borxhit të njësive të tjera ekonomike dhe interesave në sipërmarrjet e përbashkëta (përveç pagesave për ato instrumente të klasifikuara si ekuivalentë të mjeteve monetare ose të mbajtura për tregtim ose shitje);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 arkëtimet për shitjen e instrumenteve të kapitalit neto ose të borxhit të njësive të tjera ekonomike dhe interesave në sipërmarrjet e përbashkëta (përveç arkëtimeve për ato instrumente të klasifikuara si ekuivalentë të mjeteve monetare ose të mbajtura për tregtim ose shitje);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(e) para</w:t>
            </w:r>
            <w:r>
              <w:rPr>
                <w:rFonts w:ascii="Times New Roman" w:hAnsi="Times New Roman"/>
                <w:sz w:val="20"/>
                <w:szCs w:val="20"/>
                <w:lang w:val="sq-AL"/>
              </w:rPr>
              <w:t>dhëniet</w:t>
            </w:r>
            <w:r w:rsidRPr="00D278E2">
              <w:rPr>
                <w:rFonts w:ascii="Times New Roman" w:hAnsi="Times New Roman"/>
                <w:sz w:val="20"/>
                <w:szCs w:val="20"/>
                <w:lang w:val="sq-AL"/>
              </w:rPr>
              <w:t xml:space="preserve"> dhe huatë e dhëna palëve të tjera;</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(f) arkëtimet e </w:t>
            </w:r>
            <w:r>
              <w:rPr>
                <w:rFonts w:ascii="Times New Roman" w:hAnsi="Times New Roman"/>
                <w:sz w:val="20"/>
                <w:szCs w:val="20"/>
                <w:lang w:val="sq-AL"/>
              </w:rPr>
              <w:t>paradhënieve</w:t>
            </w:r>
            <w:r w:rsidRPr="00D278E2">
              <w:rPr>
                <w:rFonts w:ascii="Times New Roman" w:hAnsi="Times New Roman"/>
                <w:sz w:val="20"/>
                <w:szCs w:val="20"/>
                <w:lang w:val="sq-AL"/>
              </w:rPr>
              <w:t xml:space="preserve"> dhe huave të dhëna palëve të tjera.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Fluksi i</w:t>
            </w:r>
            <w:r w:rsidRPr="00D278E2">
              <w:rPr>
                <w:rFonts w:ascii="Times New Roman" w:hAnsi="Times New Roman"/>
                <w:b/>
                <w:sz w:val="20"/>
                <w:szCs w:val="20"/>
                <w:lang w:val="sq-AL"/>
              </w:rPr>
              <w:t xml:space="preserve"> mjeteve monetare</w:t>
            </w:r>
            <w:r w:rsidRPr="00D278E2">
              <w:rPr>
                <w:rFonts w:ascii="Times New Roman" w:hAnsi="Times New Roman"/>
                <w:b/>
                <w:bCs/>
                <w:sz w:val="20"/>
                <w:szCs w:val="20"/>
                <w:lang w:val="sq-AL"/>
              </w:rPr>
              <w:t xml:space="preserve"> nga aktiviteti i financimit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Aktivitetet  financuese janë  aktivitetet që rezultojnë në ndryshime në madhësinë dhe përbërjen e kapitalit të kontribuar dhe huamarrjet e njësisë ekonomike. Shembuj të fluksit të mjeteve monetare që rrjedh nga aktiviteti i financimit janë:</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arkëtimi i mjeteve monetare nga emetimi i aksioneve ose instrumenteve të tjerë të kapitalit neto;</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pagesa në mjete monetare për blerjen e aksioneve të veta;</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(c) arkëtimi i mjeteve monetare nga </w:t>
            </w:r>
            <w:r>
              <w:rPr>
                <w:rFonts w:ascii="Times New Roman" w:hAnsi="Times New Roman"/>
                <w:sz w:val="20"/>
                <w:szCs w:val="20"/>
                <w:lang w:val="sq-AL"/>
              </w:rPr>
              <w:t>emetimi i titujve të borxhit, afatshkurtër ose afatgjatë</w:t>
            </w:r>
            <w:r w:rsidRPr="00D278E2">
              <w:rPr>
                <w:rFonts w:ascii="Times New Roman" w:hAnsi="Times New Roman"/>
                <w:sz w:val="20"/>
                <w:szCs w:val="20"/>
                <w:lang w:val="sq-AL"/>
              </w:rPr>
              <w: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(d) pagesa </w:t>
            </w:r>
            <w:r>
              <w:rPr>
                <w:rFonts w:ascii="Times New Roman" w:hAnsi="Times New Roman"/>
                <w:sz w:val="20"/>
                <w:szCs w:val="20"/>
                <w:lang w:val="sq-AL"/>
              </w:rPr>
              <w:t>në</w:t>
            </w:r>
            <w:r w:rsidRPr="00D278E2">
              <w:rPr>
                <w:rFonts w:ascii="Times New Roman" w:hAnsi="Times New Roman"/>
                <w:sz w:val="20"/>
                <w:szCs w:val="20"/>
                <w:lang w:val="sq-AL"/>
              </w:rPr>
              <w:t xml:space="preserve"> mjete monetare të huave dhe kostos së huasë;</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(e) pagesa në mjete monetare </w:t>
            </w:r>
            <w:r>
              <w:rPr>
                <w:rFonts w:ascii="Times New Roman" w:hAnsi="Times New Roman"/>
                <w:sz w:val="20"/>
                <w:szCs w:val="20"/>
                <w:lang w:val="sq-AL"/>
              </w:rPr>
              <w:t xml:space="preserve">për pakësimin e detyrimit </w:t>
            </w:r>
            <w:r w:rsidRPr="00D278E2">
              <w:rPr>
                <w:rFonts w:ascii="Times New Roman" w:hAnsi="Times New Roman"/>
                <w:sz w:val="20"/>
                <w:szCs w:val="20"/>
                <w:lang w:val="sq-AL"/>
              </w:rPr>
              <w:t>të qirasë financiare.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Raportimi i fluksit të</w:t>
            </w:r>
            <w:r w:rsidRPr="00D278E2">
              <w:rPr>
                <w:rFonts w:ascii="Times New Roman" w:hAnsi="Times New Roman"/>
                <w:b/>
                <w:sz w:val="20"/>
                <w:szCs w:val="20"/>
                <w:lang w:val="sq-AL"/>
              </w:rPr>
              <w:t xml:space="preserve"> mjeteve monetare </w:t>
            </w:r>
            <w:r w:rsidRPr="00D278E2">
              <w:rPr>
                <w:rFonts w:ascii="Times New Roman" w:hAnsi="Times New Roman"/>
                <w:b/>
                <w:bCs/>
                <w:sz w:val="20"/>
                <w:szCs w:val="20"/>
                <w:lang w:val="sq-AL"/>
              </w:rPr>
              <w:t>nga aktivitetet investuese dhe financuese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78</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veçmas klasa të mëdha të arkëtimeve /pagesave bruto të mjeteve monetare që rrjedhin nga aktivitetet investuese dhe financuese. Shuma e fluksit të mjeteve monetare që rrjedh nga blerjet dhe nga shitjet e filialeve ose njësive të tjera të biznesit duhet të paraqitet veçmas dhe të klasifikohet si aktivitet investuese.</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Transaksionet jomonetare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79</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përjashtojë nga pasqyra e fluksit të mjeteve monetare,(aktiviteti investues dhe financues), transaksionet që nuk kërkojnë përdorimin e mjeteve monetare ose ekuivalentëve të mjeteve monetare. Një njësi ekonomike duhet të japë informacione shpjeguese për transaksione të tilla diku tjetër në pasqyrat financiare duke siguruar të gjitha informacionet përkatëse në lidhje me këto aktivitete.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80</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Shumë aktivitete investimi dhe financimi nuk kanë ndikim të drejtpërdrejtë në fluksin e mjeteve monetare, </w:t>
            </w:r>
            <w:r w:rsidRPr="00D278E2">
              <w:rPr>
                <w:rFonts w:ascii="Times New Roman" w:hAnsi="Times New Roman"/>
                <w:sz w:val="20"/>
                <w:szCs w:val="20"/>
                <w:lang w:val="sq-AL"/>
              </w:rPr>
              <w:lastRenderedPageBreak/>
              <w:t>ndonëse ato ndikojnë në strukturën e kapitalit dhe aktivit të njësisë ekonomike. Përjashtimi i transaksioneve jomonetare nga pasqyra e fluksit të mjeteve monetare është në përputhje me objektivin e kësaj pasqyre, pasi këto transaksione nuk shoqërohen me flukse hyrëse ose dalëse të mjeteve monetare. Shembuj të veprimeve jomonetare janë për shembull, blerja e aktiveve nëpërmjet një qiraje financiare si dhe konvertimi i një borxhi në kapital.</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Përbërësit e mjeteve monetare dhe ekuivalentëve të mjeteve monetare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81</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komponentët e mjeteve monetare dhe ekuivalentëve të mjeteve monetare, shumat e të cilave duhet të rakordojnë midis pasqyrës së fluksit të mjeteve monetare dhe pasqyrës së pozicionit financiar. Megjithatë, një njësie ekonomike nuk i kërkohet të paraqesë këtë rakordim në qoftë se shuma e mjeteve monetare dhe e ekuivalentëve të mjeteve monetare të paraqitura në pasqyrën e fluksit të  mjeteve monetare është e njëjtë me shumën e përshkruar në mënyrë të ngjashme në pasqyrën e pozicionit financiar.</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Shënime të tjera shpjeguese lidhur me mjetet monetare dhe ekuivalentët e mjeteve monetare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82</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japë informacione shpjeguese, së bashku me një koment nga drejtuesit e saj, mbi shumën e mjeteve të konsiderueshme monetare dhe të gjendjeve të mbajtura nga njësia ekonomike, që nuk janë në përdorim nga njësia ekonomike. Mjetet monetare dhe ekuivalentet e mbajtura nga njësia ekonomike mund të mos jenë të disponueshme për përdorim nga njësia ekonomike për shkak, midis arsyeve të tjera, edhe të kontrolleve të këmbimeve valutore apo kufizimeve ligjore.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PASQYRA E NDRYSHIMEVE NË KAPITAL</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83</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Pasqyra e ndryshimeve në kapitalin neto paraqet fitimin e një njësie ekonomike ose humbjen për një periudhë raportimi, zërat e të ardhurave dhe shpenzimeve të njohura në pasqyrën e performancës për periudhën, efektet e ndryshimeve në politikat kontabël dhe korrigjimet e gabimeve të njohura në periudhën</w:t>
            </w:r>
            <w:r>
              <w:rPr>
                <w:rFonts w:ascii="Times New Roman" w:hAnsi="Times New Roman"/>
                <w:sz w:val="20"/>
                <w:szCs w:val="20"/>
                <w:lang w:val="sq-AL"/>
              </w:rPr>
              <w:t>,</w:t>
            </w:r>
            <w:r w:rsidRPr="00D278E2">
              <w:rPr>
                <w:rFonts w:ascii="Times New Roman" w:hAnsi="Times New Roman"/>
                <w:sz w:val="20"/>
                <w:szCs w:val="20"/>
                <w:lang w:val="sq-AL"/>
              </w:rPr>
              <w:t xml:space="preserve">  shumat e investimeve, dividendët dhe shpërndarjet e tjera ndaj investitorëve të kapitalit neto gjatë periudhës.</w:t>
            </w:r>
          </w:p>
        </w:tc>
      </w:tr>
      <w:tr w:rsidR="0028145B" w:rsidRPr="00C67FC3" w:rsidTr="00E23CFD">
        <w:trPr>
          <w:trHeight w:val="2828"/>
        </w:trPr>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84</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një pasqyrë të ndryshimeve në kapitalin neto duke treguar:</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bCs/>
                <w:sz w:val="20"/>
                <w:szCs w:val="20"/>
                <w:lang w:val="sq-AL"/>
              </w:rPr>
            </w:pPr>
            <w:r w:rsidRPr="00D278E2">
              <w:rPr>
                <w:rFonts w:ascii="Times New Roman" w:hAnsi="Times New Roman"/>
                <w:sz w:val="20"/>
                <w:szCs w:val="20"/>
                <w:lang w:val="sq-AL"/>
              </w:rPr>
              <w:t xml:space="preserve">(a) </w:t>
            </w:r>
            <w:r w:rsidRPr="00D278E2">
              <w:rPr>
                <w:rFonts w:ascii="Times New Roman" w:hAnsi="Times New Roman"/>
                <w:bCs/>
                <w:sz w:val="20"/>
                <w:szCs w:val="20"/>
                <w:lang w:val="sq-AL"/>
              </w:rPr>
              <w:t>të ardhurat totale gjithëpërfshirëse</w:t>
            </w:r>
            <w:r w:rsidRPr="00D278E2">
              <w:rPr>
                <w:rFonts w:ascii="Times New Roman" w:hAnsi="Times New Roman"/>
                <w:b/>
                <w:bCs/>
                <w:sz w:val="20"/>
                <w:szCs w:val="20"/>
                <w:lang w:val="sq-AL"/>
              </w:rPr>
              <w:t xml:space="preserve"> </w:t>
            </w:r>
            <w:r w:rsidRPr="00D278E2">
              <w:rPr>
                <w:rFonts w:ascii="Times New Roman" w:hAnsi="Times New Roman"/>
                <w:bCs/>
                <w:sz w:val="20"/>
                <w:szCs w:val="20"/>
                <w:lang w:val="sq-AL"/>
              </w:rPr>
              <w:t>për periudhën, duke treguar veçmas shumat totale që i atribuohen</w:t>
            </w:r>
            <w:r w:rsidRPr="00D278E2">
              <w:rPr>
                <w:rFonts w:ascii="Times New Roman" w:hAnsi="Times New Roman"/>
                <w:b/>
                <w:bCs/>
                <w:sz w:val="20"/>
                <w:szCs w:val="20"/>
                <w:lang w:val="sq-AL"/>
              </w:rPr>
              <w:t xml:space="preserve"> </w:t>
            </w:r>
            <w:r w:rsidRPr="00D278E2">
              <w:rPr>
                <w:rFonts w:ascii="Times New Roman" w:hAnsi="Times New Roman"/>
                <w:bCs/>
                <w:sz w:val="20"/>
                <w:szCs w:val="20"/>
                <w:lang w:val="sq-AL"/>
              </w:rPr>
              <w:t>pronarëve</w:t>
            </w:r>
            <w:r w:rsidRPr="00D278E2">
              <w:rPr>
                <w:rFonts w:ascii="Times New Roman" w:hAnsi="Times New Roman"/>
                <w:b/>
                <w:bCs/>
                <w:sz w:val="20"/>
                <w:szCs w:val="20"/>
                <w:lang w:val="sq-AL"/>
              </w:rPr>
              <w:t xml:space="preserve"> </w:t>
            </w:r>
            <w:r w:rsidRPr="00D278E2">
              <w:rPr>
                <w:rFonts w:ascii="Times New Roman" w:hAnsi="Times New Roman"/>
                <w:bCs/>
                <w:sz w:val="20"/>
                <w:szCs w:val="20"/>
                <w:lang w:val="sq-AL"/>
              </w:rPr>
              <w:t>të njësisë ekonomike mëmë dhe interesave jokontrolluese;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për çdo përbërës të kapitalit neto,</w:t>
            </w:r>
            <w:r>
              <w:rPr>
                <w:rFonts w:ascii="Times New Roman" w:hAnsi="Times New Roman"/>
                <w:sz w:val="20"/>
                <w:szCs w:val="20"/>
                <w:lang w:val="sq-AL"/>
              </w:rPr>
              <w:t xml:space="preserve"> </w:t>
            </w:r>
            <w:r w:rsidRPr="00D278E2">
              <w:rPr>
                <w:rFonts w:ascii="Times New Roman" w:hAnsi="Times New Roman"/>
                <w:sz w:val="20"/>
                <w:szCs w:val="20"/>
                <w:lang w:val="sq-AL"/>
              </w:rPr>
              <w:t xml:space="preserve">efektet e zbatimit retrospektiv ose riparaqitjen retrospektive të njohur në përputhje me paragrafët 98 – 102 dhe 109-115 të SKK1 – </w:t>
            </w:r>
            <w:r>
              <w:rPr>
                <w:rFonts w:ascii="Times New Roman" w:hAnsi="Times New Roman"/>
                <w:i/>
                <w:sz w:val="20"/>
                <w:szCs w:val="20"/>
                <w:lang w:val="sq-AL"/>
              </w:rPr>
              <w:t xml:space="preserve">Kuadri i </w:t>
            </w:r>
            <w:r w:rsidRPr="00D278E2">
              <w:rPr>
                <w:rFonts w:ascii="Times New Roman" w:hAnsi="Times New Roman"/>
                <w:i/>
                <w:sz w:val="20"/>
                <w:szCs w:val="20"/>
                <w:lang w:val="sq-AL"/>
              </w:rPr>
              <w:t>Përgjithsh</w:t>
            </w:r>
            <w:r>
              <w:rPr>
                <w:rFonts w:ascii="Times New Roman" w:hAnsi="Times New Roman"/>
                <w:i/>
                <w:sz w:val="20"/>
                <w:szCs w:val="20"/>
                <w:lang w:val="sq-AL"/>
              </w:rPr>
              <w:t>ë</w:t>
            </w:r>
            <w:r w:rsidRPr="00D278E2">
              <w:rPr>
                <w:rFonts w:ascii="Times New Roman" w:hAnsi="Times New Roman"/>
                <w:i/>
                <w:sz w:val="20"/>
                <w:szCs w:val="20"/>
                <w:lang w:val="sq-AL"/>
              </w:rPr>
              <w:t>m për Përgatitjen e Pasqyrave Financiare</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për çdo përbërës të kapitalit neto, një rakordim mes vlerës kontabël në fillim dhe në fund të periudhës, duke shpjeguar veçmas ndryshimet që rezultojnë nga:</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 fitimi/humbja e vitit;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(ii) çdo zë i të ardhurave të tjera gjithëpërfshirëse;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(iii) shumat e investimeve, dividendët dhe shpërndarjet e tjera ndaj pronarëve, duke shpjeguar veçmas emetimin e aksioneve, transaksionet me aksionet e veta</w:t>
            </w:r>
            <w:r>
              <w:rPr>
                <w:rFonts w:ascii="Times New Roman" w:hAnsi="Times New Roman"/>
                <w:sz w:val="20"/>
                <w:szCs w:val="20"/>
                <w:lang w:val="sq-AL"/>
              </w:rPr>
              <w:t xml:space="preserve"> si</w:t>
            </w:r>
            <w:r w:rsidRPr="00D278E2">
              <w:rPr>
                <w:rFonts w:ascii="Times New Roman" w:hAnsi="Times New Roman"/>
                <w:sz w:val="20"/>
                <w:szCs w:val="20"/>
                <w:lang w:val="sq-AL"/>
              </w:rPr>
              <w:t xml:space="preserve"> dhe ndryshimet në interesat e pronësisë në filiale që nuk rezultojnë në një humbje të kontrollit.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85</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Formati i dhënë në shtojcën 4 të këtij standardi rekomandohet për përgatitjen e pasqyrës së ndryshimeve në kapital.</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iCs/>
                <w:sz w:val="20"/>
                <w:szCs w:val="20"/>
                <w:lang w:val="sq-AL"/>
              </w:rPr>
              <w:t>SHËNIMET SHPJEGUESE TË PASQYRAVE FINANCIARE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86</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Ky seksion përcakton informacionin bazë themelor që duhet të paraqitet në shënimet shpjeguese të pasqyrave financiare dhe mënyrën e paraqitjes së tij. Shënimet përmbajnë informacion përveç atij që paraqitet në pasqyrën e pozicionit financiar, pasqyrën e performancës, pasqyrën e ndryshimeve në kapitalin neto dhe pasqyrën e fluksit të mjeteve monetare. Shënimet japin përshkrime me fjalë ose zbërthime të zërave të paraqitura në këto pasqyra dhe informacione rreth zërave që nuk kualifikohen për njohje në këto pasqyra. Përveç kërkesave të këtij standardi çdo standard tjetër i SKK-ve kërkon dhënie informacionesh shpjeguese përkatëse.</w:t>
            </w:r>
          </w:p>
        </w:tc>
      </w:tr>
      <w:tr w:rsidR="0028145B" w:rsidRPr="00E30CE5"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Struktura e shënimeve shpjeguese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Shënimet shpjeguese japin:</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trike/>
                <w:sz w:val="20"/>
                <w:szCs w:val="20"/>
                <w:lang w:val="sq-AL"/>
              </w:rPr>
            </w:pPr>
            <w:r w:rsidRPr="00D278E2">
              <w:rPr>
                <w:rFonts w:ascii="Times New Roman" w:hAnsi="Times New Roman"/>
                <w:sz w:val="20"/>
                <w:szCs w:val="20"/>
                <w:lang w:val="sq-AL"/>
              </w:rPr>
              <w:t>(a) informacione në lidhje me bazën e përgatitjes së pasqyrave financiare dhe politikat specifike kontabël të përdorura;</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informacion shpjegues të kërkuar nga Standardet Kombëtare të Kontabilitetit i cili nuk është paraqitur diku tjetër në pasqyrat financiare; dhe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informacion që nuk është paraqitur diku tjetër në pasqyrat financiare por është i nevojshëm për të kuptuar ndonjë prej tyre.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88</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normalisht i paraqet shënimet shpjeguese në rendin e mëposhtëm:</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një deklaratë që pasqyrat financiare janë përgatitur në përputhje me Standardet Kombëtare të Kontabilitetit;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një përmbledhje të politikave kontabël të rëndësishme të zbatuara;</w:t>
            </w:r>
            <w:r w:rsidRPr="00D278E2" w:rsidDel="006D71B3">
              <w:rPr>
                <w:rFonts w:ascii="Times New Roman" w:hAnsi="Times New Roman"/>
                <w:sz w:val="20"/>
                <w:szCs w:val="20"/>
                <w:lang w:val="sq-AL"/>
              </w:rPr>
              <w:t xml:space="preserve"> </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informacion mbështetës për zërat e paraqitur në pasqyrat financiare, në rendin në të cilin paraqitet çdo pasqyrë dhe zë përkatës;</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lastRenderedPageBreak/>
              <w:t>(d) shënime të tjera shpjeguese.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Dhënia e informacioneve shpjeguese për politikat kontabël</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89</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japë informacion shpjegues në vijim në përmbledhjen e politikave të rëndësishme kontabël:</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baza e matjes (ose bazat) të përdorura në përgatitjen e pasqyrave financiare;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politikat e tjera kontabël të përdorura, të rëndësishme për kuptimin e pasqyrave financiare.</w:t>
            </w:r>
          </w:p>
        </w:tc>
      </w:tr>
      <w:tr w:rsidR="0028145B" w:rsidRPr="00E30CE5"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Informacion në lidhje me burimet kryesore të pasigurisë së vlerësimit</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90</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japë informacione në shënimet shpjeguese rreth supozimeve kyçe lidhur me të ardhmen dhe burime të tjera kryesore të pasigurisë së vlerësimit në datën e raportimit, të cilat ka shumë mundësi të sjellin një rregullim material në vlerat kontabël neto të aktiveve dhe detyrimeve brenda vitit të ardhshëm  financiar.</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Përsa i përket këtyre aktiveve dhe detyrimeve, shënimet shpjeguese duhet të përfshijnë detajet 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natyrës së tyre;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vlerës së tyre kontabël në fund të periudhës raportuese.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Shpjegime mbi palët e lidhura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91</w:t>
            </w:r>
          </w:p>
        </w:tc>
        <w:tc>
          <w:tcPr>
            <w:tcW w:w="8910" w:type="dxa"/>
            <w:gridSpan w:val="2"/>
          </w:tcPr>
          <w:p w:rsidR="0028145B" w:rsidRPr="00D278E2" w:rsidRDefault="0028145B" w:rsidP="0028145B">
            <w:pPr>
              <w:pStyle w:val="Default"/>
              <w:tabs>
                <w:tab w:val="left" w:pos="9720"/>
              </w:tabs>
              <w:jc w:val="both"/>
              <w:rPr>
                <w:sz w:val="20"/>
                <w:szCs w:val="20"/>
                <w:lang w:val="sq-AL"/>
              </w:rPr>
            </w:pPr>
            <w:r w:rsidRPr="00D278E2">
              <w:rPr>
                <w:sz w:val="20"/>
                <w:szCs w:val="20"/>
                <w:lang w:val="sq-AL"/>
              </w:rPr>
              <w:t>Njësitë konsiderohen si të lidhura, nëse njëra palë ose kontrollon palën tjetër, ose ka një ndikim të ndjeshëm mbi palën tjetër. Ndikimi i ndjeshëm ekziston kur ajo lidhet me vendimet financiare dhe ato të shfrytëzimit. Palët janë të lidhura edhe kur ato janë nën kontrollin e përbashkët të një njësie tjetër. Ekzistenca e kontrollit, kontrollit të përbashkët ose ndikimit të ndjeshëm mund të ndikojnë mbi mënyrën se si të dyja palët hyjnë në aktivitete biznesi me njëra-tjetrën. Prandaj, për t’i kuptuar sa më mirë pasqyrat financiare të një njësie ekonomike, duhet të kuptohen mirë marrëdhëniet dhe kushtet, në të cilat palët e lidhura hyjnë në aktivitete biznesi me njëra-tjetrën. Shembuj të palëve të lidhura përfshijnë:</w:t>
            </w:r>
          </w:p>
          <w:p w:rsidR="0028145B" w:rsidRPr="00D278E2" w:rsidRDefault="0028145B" w:rsidP="0028145B">
            <w:pPr>
              <w:pStyle w:val="Default"/>
              <w:tabs>
                <w:tab w:val="left" w:pos="9720"/>
              </w:tabs>
              <w:jc w:val="both"/>
              <w:rPr>
                <w:sz w:val="20"/>
                <w:szCs w:val="20"/>
                <w:lang w:val="sq-AL"/>
              </w:rPr>
            </w:pPr>
            <w:r w:rsidRPr="00D278E2">
              <w:rPr>
                <w:sz w:val="20"/>
                <w:szCs w:val="20"/>
                <w:lang w:val="sq-AL"/>
              </w:rPr>
              <w:t>(a) njësia mëmë (dhe personat që kontrollojnë ose kanë ndikim të ndjeshëm mbi njësinë mëmë);</w:t>
            </w:r>
          </w:p>
          <w:p w:rsidR="0028145B" w:rsidRPr="00D278E2" w:rsidRDefault="0028145B" w:rsidP="0028145B">
            <w:pPr>
              <w:pStyle w:val="Default"/>
              <w:tabs>
                <w:tab w:val="left" w:pos="9720"/>
              </w:tabs>
              <w:jc w:val="both"/>
              <w:rPr>
                <w:sz w:val="20"/>
                <w:szCs w:val="20"/>
                <w:lang w:val="sq-AL"/>
              </w:rPr>
            </w:pPr>
            <w:r w:rsidRPr="00D278E2">
              <w:rPr>
                <w:sz w:val="20"/>
                <w:szCs w:val="20"/>
                <w:lang w:val="sq-AL"/>
              </w:rPr>
              <w:t>(b) njësitë e kontrolluara;</w:t>
            </w:r>
          </w:p>
          <w:p w:rsidR="0028145B" w:rsidRPr="00D278E2" w:rsidRDefault="0028145B" w:rsidP="0028145B">
            <w:pPr>
              <w:pStyle w:val="Default"/>
              <w:tabs>
                <w:tab w:val="left" w:pos="9720"/>
              </w:tabs>
              <w:jc w:val="both"/>
              <w:rPr>
                <w:sz w:val="20"/>
                <w:szCs w:val="20"/>
                <w:lang w:val="sq-AL"/>
              </w:rPr>
            </w:pPr>
            <w:r w:rsidRPr="00D278E2">
              <w:rPr>
                <w:sz w:val="20"/>
                <w:szCs w:val="20"/>
                <w:lang w:val="sq-AL"/>
              </w:rPr>
              <w:t>(c) pjesëmarrjet;</w:t>
            </w:r>
          </w:p>
          <w:p w:rsidR="0028145B" w:rsidRPr="00D278E2" w:rsidRDefault="0028145B" w:rsidP="0028145B">
            <w:pPr>
              <w:pStyle w:val="Default"/>
              <w:tabs>
                <w:tab w:val="left" w:pos="9720"/>
              </w:tabs>
              <w:jc w:val="both"/>
              <w:rPr>
                <w:sz w:val="20"/>
                <w:szCs w:val="20"/>
                <w:lang w:val="sq-AL"/>
              </w:rPr>
            </w:pPr>
            <w:r w:rsidRPr="00D278E2">
              <w:rPr>
                <w:sz w:val="20"/>
                <w:szCs w:val="20"/>
                <w:lang w:val="sq-AL"/>
              </w:rPr>
              <w:t>(d) sipërmarrje të tjera të të njëjtit grup konsolidimi (për shembull, njësitë e kontrolluara simotra);</w:t>
            </w:r>
          </w:p>
          <w:p w:rsidR="0028145B" w:rsidRPr="00D278E2" w:rsidRDefault="0028145B" w:rsidP="0028145B">
            <w:pPr>
              <w:pStyle w:val="Default"/>
              <w:tabs>
                <w:tab w:val="left" w:pos="9720"/>
              </w:tabs>
              <w:jc w:val="both"/>
              <w:rPr>
                <w:sz w:val="20"/>
                <w:szCs w:val="20"/>
                <w:lang w:val="sq-AL"/>
              </w:rPr>
            </w:pPr>
            <w:r w:rsidRPr="00D278E2">
              <w:rPr>
                <w:sz w:val="20"/>
                <w:szCs w:val="20"/>
                <w:lang w:val="sq-AL"/>
              </w:rPr>
              <w:t>(e) drejtuesit, anëtarët e organit mbikëqyrës si dhe aksionarët që zotërojnë një pjesë të konsiderueshme të aksioneve, me përjashtim të atyre rasteve kur këta persona nuk e kanë mundësinë praktike të ushtrojnë influencë të ndjeshme mbi vendimet ekonomike të njësisë ekonomike raportuese;</w:t>
            </w:r>
          </w:p>
          <w:p w:rsidR="0028145B" w:rsidRPr="00D278E2" w:rsidRDefault="0028145B" w:rsidP="0028145B">
            <w:pPr>
              <w:pStyle w:val="Default"/>
              <w:tabs>
                <w:tab w:val="left" w:pos="9720"/>
              </w:tabs>
              <w:jc w:val="both"/>
              <w:rPr>
                <w:sz w:val="20"/>
                <w:szCs w:val="20"/>
                <w:lang w:val="sq-AL"/>
              </w:rPr>
            </w:pPr>
            <w:r w:rsidRPr="00D278E2">
              <w:rPr>
                <w:sz w:val="20"/>
                <w:szCs w:val="20"/>
                <w:lang w:val="sq-AL"/>
              </w:rPr>
              <w:t xml:space="preserve">(f) të afërmit e ngushtë të personave të përmendur në pikën (e) (përfshirë këtu personat e afërt dhe fëmijët) si dhe njësitë ekonomike që janë nën kontrollin ose ndikimin e tyre.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92</w:t>
            </w:r>
          </w:p>
        </w:tc>
        <w:tc>
          <w:tcPr>
            <w:tcW w:w="8910" w:type="dxa"/>
            <w:gridSpan w:val="2"/>
          </w:tcPr>
          <w:p w:rsidR="0028145B" w:rsidRPr="00D278E2" w:rsidRDefault="0028145B" w:rsidP="0028145B">
            <w:pPr>
              <w:pStyle w:val="Default"/>
              <w:tabs>
                <w:tab w:val="left" w:pos="9720"/>
              </w:tabs>
              <w:jc w:val="both"/>
              <w:rPr>
                <w:sz w:val="20"/>
                <w:szCs w:val="20"/>
                <w:lang w:val="sq-AL"/>
              </w:rPr>
            </w:pPr>
            <w:r w:rsidRPr="00D278E2">
              <w:rPr>
                <w:sz w:val="20"/>
                <w:szCs w:val="20"/>
                <w:lang w:val="sq-AL"/>
              </w:rPr>
              <w:t>Në shënimet shpjeguese të pasqyrave financiare duhet të paraqitet informacioni i mëposhtëm mbi palët e lidhura dhe veprimet me to:</w:t>
            </w:r>
          </w:p>
          <w:p w:rsidR="0028145B" w:rsidRPr="00D278E2" w:rsidRDefault="0028145B" w:rsidP="0028145B">
            <w:pPr>
              <w:pStyle w:val="Default"/>
              <w:tabs>
                <w:tab w:val="left" w:pos="9720"/>
              </w:tabs>
              <w:jc w:val="both"/>
              <w:rPr>
                <w:sz w:val="20"/>
                <w:szCs w:val="20"/>
                <w:lang w:val="sq-AL"/>
              </w:rPr>
            </w:pPr>
            <w:r w:rsidRPr="00D278E2">
              <w:rPr>
                <w:sz w:val="20"/>
                <w:szCs w:val="20"/>
                <w:lang w:val="sq-AL"/>
              </w:rPr>
              <w:t>(a) emri i njësisë (për shembull, njësia mëmë ose një person që zotëron shumicën e aksioneve) që kontrollon njësinë ekonomike, si dhe emri i njësisë mëmë që kontrollon të gjithë grupin;</w:t>
            </w:r>
          </w:p>
          <w:p w:rsidR="0028145B" w:rsidRPr="00D278E2" w:rsidRDefault="0028145B" w:rsidP="0028145B">
            <w:pPr>
              <w:pStyle w:val="Default"/>
              <w:tabs>
                <w:tab w:val="left" w:pos="9720"/>
              </w:tabs>
              <w:jc w:val="both"/>
              <w:rPr>
                <w:sz w:val="20"/>
                <w:szCs w:val="20"/>
                <w:lang w:val="sq-AL"/>
              </w:rPr>
            </w:pPr>
            <w:r w:rsidRPr="00D278E2">
              <w:rPr>
                <w:sz w:val="20"/>
                <w:szCs w:val="20"/>
                <w:lang w:val="sq-AL"/>
              </w:rPr>
              <w:t>(b) llojin dhe volumin e transaksioneve me palët e lidhura gjatë vitit si dhe shpërblimin total të dhënë stafit drejtues dhe anëtarëve të organit mbikëqyrës;</w:t>
            </w:r>
          </w:p>
          <w:p w:rsidR="0028145B" w:rsidRPr="00D278E2" w:rsidRDefault="0028145B" w:rsidP="0028145B">
            <w:pPr>
              <w:pStyle w:val="Default"/>
              <w:tabs>
                <w:tab w:val="left" w:pos="9720"/>
              </w:tabs>
              <w:jc w:val="both"/>
              <w:rPr>
                <w:sz w:val="20"/>
                <w:szCs w:val="20"/>
                <w:lang w:val="sq-AL"/>
              </w:rPr>
            </w:pPr>
            <w:r w:rsidRPr="00D278E2">
              <w:rPr>
                <w:sz w:val="20"/>
                <w:szCs w:val="20"/>
                <w:lang w:val="sq-AL"/>
              </w:rPr>
              <w:t>(c) gjendjen e llogarive ku janë përfshirë transaksionet me palët e lidhura, në datën e pasqyrës së pozicionit financiar;</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 politikat e çmimeve të aplikuara në transaksionet me palët e lidhura.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93</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informacion mbi transaksione të veçanta me palët e lidhura duhet të jepet, të paktën për grupet e palëve të lidhura, të përmendura në paragrafin 91.</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94</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color w:val="000000"/>
                <w:sz w:val="20"/>
                <w:szCs w:val="20"/>
                <w:lang w:val="sq-AL"/>
              </w:rPr>
              <w:t>Transaksionet me njësitë e kontrolluara, që eliminohen gjatë konsolidimit, nuk duhet të shpjegohen në pasqyrat financiare të konsoliduara.</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DATA DHE RREGULLAT E ZBATIMIT TË STANDARDEVE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95</w:t>
            </w:r>
          </w:p>
        </w:tc>
        <w:tc>
          <w:tcPr>
            <w:tcW w:w="8910" w:type="dxa"/>
            <w:gridSpan w:val="2"/>
          </w:tcPr>
          <w:p w:rsidR="00986C56" w:rsidRPr="00986C56" w:rsidRDefault="00986C56" w:rsidP="00986C56">
            <w:pPr>
              <w:tabs>
                <w:tab w:val="left" w:pos="9720"/>
              </w:tabs>
              <w:spacing w:after="0" w:line="240" w:lineRule="auto"/>
              <w:jc w:val="both"/>
              <w:rPr>
                <w:rFonts w:ascii="Times New Roman" w:hAnsi="Times New Roman"/>
                <w:color w:val="000000"/>
                <w:sz w:val="20"/>
                <w:szCs w:val="20"/>
                <w:lang w:val="sq-AL"/>
              </w:rPr>
            </w:pPr>
            <w:r w:rsidRPr="00986C56">
              <w:rPr>
                <w:rFonts w:ascii="Times New Roman" w:hAnsi="Times New Roman"/>
                <w:sz w:val="20"/>
                <w:szCs w:val="20"/>
                <w:lang w:val="sq-AL"/>
              </w:rPr>
              <w:t xml:space="preserve">SKK 2 i përmirësuar do të zbatohet në pasqyrat financiare që mbulojnë periudha kontabël, që fillojnë më ose pas datës 01.01.2015. Ky Standard duhet të zbatohet në mënyrë </w:t>
            </w:r>
            <w:r w:rsidRPr="00986C56">
              <w:rPr>
                <w:rFonts w:ascii="Times New Roman" w:hAnsi="Times New Roman"/>
                <w:color w:val="000000"/>
                <w:sz w:val="20"/>
                <w:szCs w:val="20"/>
                <w:lang w:val="sq-AL"/>
              </w:rPr>
              <w:t>prospektive.</w:t>
            </w:r>
          </w:p>
          <w:p w:rsidR="0028145B" w:rsidRPr="0040143B" w:rsidRDefault="00986C56" w:rsidP="0040143B">
            <w:pPr>
              <w:spacing w:after="0" w:line="240" w:lineRule="auto"/>
              <w:jc w:val="both"/>
              <w:rPr>
                <w:rFonts w:ascii="Times New Roman" w:hAnsi="Times New Roman"/>
                <w:b/>
                <w:bCs/>
                <w:sz w:val="20"/>
                <w:szCs w:val="20"/>
                <w:lang w:val="sq-AL"/>
              </w:rPr>
            </w:pPr>
            <w:r w:rsidRPr="00986C56">
              <w:rPr>
                <w:rFonts w:ascii="Times New Roman" w:hAnsi="Times New Roman"/>
                <w:sz w:val="20"/>
                <w:szCs w:val="20"/>
                <w:lang w:val="sq-AL"/>
              </w:rPr>
              <w:t>Ndryshimet e SKK 2 të përmirësuar, të publikuara në vitin 2018, do të zbatohen në pasqyrat financiare që mbulojnë periudha kontabël që fillojnë më ose pas datës 01.01.2019. Ndryshimet zbatohen në mënyrë prospektive.</w:t>
            </w:r>
          </w:p>
        </w:tc>
      </w:tr>
      <w:tr w:rsidR="0028145B" w:rsidRPr="00F9243D" w:rsidTr="00E23CFD">
        <w:trPr>
          <w:trHeight w:val="521"/>
        </w:trPr>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08217F"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KRAHASIMI ME STANDARDET NDËRKOMBËTARE TË RAPORTIMIT FINANCIAR PËR NVM-të</w:t>
            </w:r>
            <w:r w:rsidRPr="00D278E2" w:rsidDel="00A37892">
              <w:rPr>
                <w:rFonts w:ascii="Times New Roman" w:hAnsi="Times New Roman"/>
                <w:b/>
                <w:sz w:val="20"/>
                <w:szCs w:val="20"/>
                <w:lang w:val="sq-AL"/>
              </w:rPr>
              <w:t xml:space="preserve"> </w:t>
            </w:r>
            <w:r w:rsidRPr="00D278E2">
              <w:rPr>
                <w:rFonts w:ascii="Times New Roman" w:hAnsi="Times New Roman"/>
                <w:b/>
                <w:sz w:val="20"/>
                <w:szCs w:val="20"/>
                <w:lang w:val="sq-AL"/>
              </w:rPr>
              <w:t>(2009)</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96</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011790">
              <w:rPr>
                <w:rFonts w:ascii="Times New Roman" w:hAnsi="Times New Roman"/>
                <w:sz w:val="20"/>
                <w:szCs w:val="20"/>
                <w:lang w:val="sq-AL"/>
              </w:rPr>
              <w:t xml:space="preserve">Tabela tregon se si korrespondojnë </w:t>
            </w:r>
            <w:r>
              <w:rPr>
                <w:rFonts w:ascii="Times New Roman" w:hAnsi="Times New Roman"/>
                <w:sz w:val="20"/>
                <w:szCs w:val="20"/>
                <w:lang w:val="sq-AL"/>
              </w:rPr>
              <w:t xml:space="preserve">paragrafët </w:t>
            </w:r>
            <w:r w:rsidRPr="00011790">
              <w:rPr>
                <w:rFonts w:ascii="Times New Roman" w:hAnsi="Times New Roman"/>
                <w:sz w:val="20"/>
                <w:szCs w:val="20"/>
                <w:lang w:val="sq-AL"/>
              </w:rPr>
              <w:t>e këtij Standardi me seksionet përkatëse të  SNRF për NVM</w:t>
            </w:r>
            <w:r>
              <w:rPr>
                <w:rFonts w:ascii="Times New Roman" w:hAnsi="Times New Roman"/>
                <w:sz w:val="20"/>
                <w:szCs w:val="20"/>
                <w:lang w:val="sq-AL"/>
              </w:rPr>
              <w:t>(2009)</w:t>
            </w:r>
            <w:r w:rsidRPr="00011790">
              <w:rPr>
                <w:rFonts w:ascii="Times New Roman" w:hAnsi="Times New Roman"/>
                <w:sz w:val="20"/>
                <w:szCs w:val="20"/>
                <w:lang w:val="sq-AL"/>
              </w:rPr>
              <w:t>. Paragrafët janë trajtuar si korresponduese, nëse ato trajtojnë në përgjithësi të njëjtën çështje, pavarësisht nga fakti që përshkrimet në s</w:t>
            </w:r>
            <w:r>
              <w:rPr>
                <w:rFonts w:ascii="Times New Roman" w:hAnsi="Times New Roman"/>
                <w:sz w:val="20"/>
                <w:szCs w:val="20"/>
                <w:lang w:val="sq-AL"/>
              </w:rPr>
              <w:t>eksionet</w:t>
            </w:r>
            <w:r w:rsidRPr="00011790">
              <w:rPr>
                <w:rFonts w:ascii="Times New Roman" w:hAnsi="Times New Roman"/>
                <w:sz w:val="20"/>
                <w:szCs w:val="20"/>
                <w:lang w:val="sq-AL"/>
              </w:rPr>
              <w:t xml:space="preserve"> e referuara mund të kenë ndryshim.</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Paragrafët e SKK 2</w:t>
            </w:r>
          </w:p>
        </w:tc>
        <w:tc>
          <w:tcPr>
            <w:tcW w:w="3510" w:type="dxa"/>
          </w:tcPr>
          <w:p w:rsidR="0028145B" w:rsidRPr="00D278E2" w:rsidRDefault="0028145B" w:rsidP="0028145B">
            <w:pPr>
              <w:pStyle w:val="Default"/>
              <w:jc w:val="both"/>
              <w:rPr>
                <w:b/>
                <w:color w:val="auto"/>
                <w:sz w:val="20"/>
                <w:szCs w:val="20"/>
                <w:lang w:val="sq-AL"/>
              </w:rPr>
            </w:pPr>
            <w:r w:rsidRPr="00D278E2">
              <w:rPr>
                <w:b/>
                <w:color w:val="auto"/>
                <w:sz w:val="20"/>
                <w:szCs w:val="20"/>
                <w:lang w:val="sq-AL"/>
              </w:rPr>
              <w:t xml:space="preserve">Paragrafët e SNRF për NVM </w:t>
            </w:r>
            <w:r w:rsidRPr="00D278E2">
              <w:rPr>
                <w:b/>
                <w:sz w:val="20"/>
                <w:szCs w:val="20"/>
                <w:lang w:val="sq-AL"/>
              </w:rPr>
              <w:t>botuar në korrik 2009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4.12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4.13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4.14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5.10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7.20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7.21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6.2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6.3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r>
    </w:tbl>
    <w:p w:rsidR="00474A72" w:rsidRDefault="00474A72" w:rsidP="00A25272">
      <w:pPr>
        <w:tabs>
          <w:tab w:val="left" w:pos="9720"/>
        </w:tabs>
        <w:spacing w:after="0" w:line="240" w:lineRule="auto"/>
        <w:jc w:val="both"/>
        <w:rPr>
          <w:rFonts w:ascii="Times New Roman" w:hAnsi="Times New Roman"/>
          <w:b/>
          <w:sz w:val="20"/>
          <w:szCs w:val="20"/>
          <w:lang w:val="sq-AL"/>
        </w:rPr>
      </w:pPr>
      <w:bookmarkStart w:id="22" w:name="_GoBack"/>
      <w:bookmarkEnd w:id="22"/>
    </w:p>
    <w:sectPr w:rsidR="00474A72" w:rsidSect="00A25272">
      <w:footerReference w:type="default" r:id="rId7"/>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10EB" w:rsidRDefault="00AE10EB" w:rsidP="00474A72">
      <w:pPr>
        <w:spacing w:after="0" w:line="240" w:lineRule="auto"/>
      </w:pPr>
      <w:r>
        <w:separator/>
      </w:r>
    </w:p>
  </w:endnote>
  <w:endnote w:type="continuationSeparator" w:id="0">
    <w:p w:rsidR="00AE10EB" w:rsidRDefault="00AE10EB" w:rsidP="00474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0EB" w:rsidRDefault="00AE10EB">
    <w:pPr>
      <w:pStyle w:val="Footer"/>
      <w:jc w:val="right"/>
    </w:pPr>
  </w:p>
  <w:p w:rsidR="00AE10EB" w:rsidRDefault="00AE1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10EB" w:rsidRDefault="00AE10EB" w:rsidP="00474A72">
      <w:pPr>
        <w:spacing w:after="0" w:line="240" w:lineRule="auto"/>
      </w:pPr>
      <w:r>
        <w:separator/>
      </w:r>
    </w:p>
  </w:footnote>
  <w:footnote w:type="continuationSeparator" w:id="0">
    <w:p w:rsidR="00AE10EB" w:rsidRDefault="00AE10EB" w:rsidP="00474A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137"/>
    <w:multiLevelType w:val="hybridMultilevel"/>
    <w:tmpl w:val="C08E87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A42056"/>
    <w:multiLevelType w:val="hybridMultilevel"/>
    <w:tmpl w:val="9DE01C62"/>
    <w:lvl w:ilvl="0" w:tplc="5C84AFD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61001D"/>
    <w:multiLevelType w:val="hybridMultilevel"/>
    <w:tmpl w:val="2098F148"/>
    <w:lvl w:ilvl="0" w:tplc="CBD66458">
      <w:start w:val="6"/>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B64D2C"/>
    <w:multiLevelType w:val="hybridMultilevel"/>
    <w:tmpl w:val="121C3CFA"/>
    <w:lvl w:ilvl="0" w:tplc="BAF6080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D007FC"/>
    <w:multiLevelType w:val="hybridMultilevel"/>
    <w:tmpl w:val="DC96F8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ED2C5E"/>
    <w:multiLevelType w:val="hybridMultilevel"/>
    <w:tmpl w:val="830E27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24DE4"/>
    <w:multiLevelType w:val="hybridMultilevel"/>
    <w:tmpl w:val="ED1836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E42D2B"/>
    <w:multiLevelType w:val="hybridMultilevel"/>
    <w:tmpl w:val="B60A4EAE"/>
    <w:lvl w:ilvl="0" w:tplc="257A1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BD052F"/>
    <w:multiLevelType w:val="hybridMultilevel"/>
    <w:tmpl w:val="29888B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64314F"/>
    <w:multiLevelType w:val="hybridMultilevel"/>
    <w:tmpl w:val="AF7A61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FD53FE"/>
    <w:multiLevelType w:val="hybridMultilevel"/>
    <w:tmpl w:val="28EA2134"/>
    <w:lvl w:ilvl="0" w:tplc="3ED61A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A63089"/>
    <w:multiLevelType w:val="hybridMultilevel"/>
    <w:tmpl w:val="82822B28"/>
    <w:lvl w:ilvl="0" w:tplc="ED78995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74878"/>
    <w:multiLevelType w:val="hybridMultilevel"/>
    <w:tmpl w:val="C58628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DD7FF9"/>
    <w:multiLevelType w:val="hybridMultilevel"/>
    <w:tmpl w:val="7D7EA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274127"/>
    <w:multiLevelType w:val="hybridMultilevel"/>
    <w:tmpl w:val="5A447EB4"/>
    <w:lvl w:ilvl="0" w:tplc="D4820BEA">
      <w:start w:val="47"/>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EC1D0C"/>
    <w:multiLevelType w:val="hybridMultilevel"/>
    <w:tmpl w:val="391E937A"/>
    <w:lvl w:ilvl="0" w:tplc="19204CF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D854E23"/>
    <w:multiLevelType w:val="hybridMultilevel"/>
    <w:tmpl w:val="B8FC3B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5422ED"/>
    <w:multiLevelType w:val="hybridMultilevel"/>
    <w:tmpl w:val="36F6C5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C2661C"/>
    <w:multiLevelType w:val="hybridMultilevel"/>
    <w:tmpl w:val="F990CC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915520"/>
    <w:multiLevelType w:val="hybridMultilevel"/>
    <w:tmpl w:val="CF2E9E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676A6"/>
    <w:multiLevelType w:val="hybridMultilevel"/>
    <w:tmpl w:val="18C0E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8279E0"/>
    <w:multiLevelType w:val="hybridMultilevel"/>
    <w:tmpl w:val="5D60AB58"/>
    <w:lvl w:ilvl="0" w:tplc="EC50563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9135BA"/>
    <w:multiLevelType w:val="hybridMultilevel"/>
    <w:tmpl w:val="AA2CDF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7A0379"/>
    <w:multiLevelType w:val="hybridMultilevel"/>
    <w:tmpl w:val="ECC606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187EC6"/>
    <w:multiLevelType w:val="hybridMultilevel"/>
    <w:tmpl w:val="88E659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645BA1"/>
    <w:multiLevelType w:val="hybridMultilevel"/>
    <w:tmpl w:val="290AC29C"/>
    <w:lvl w:ilvl="0" w:tplc="63BC9432">
      <w:start w:val="1"/>
      <w:numFmt w:val="decimal"/>
      <w:lvlText w:val="%1."/>
      <w:lvlJc w:val="left"/>
      <w:pPr>
        <w:ind w:left="720" w:hanging="360"/>
      </w:pPr>
      <w:rPr>
        <w:b w:val="0"/>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3033B8"/>
    <w:multiLevelType w:val="hybridMultilevel"/>
    <w:tmpl w:val="90F0EE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379317F"/>
    <w:multiLevelType w:val="hybridMultilevel"/>
    <w:tmpl w:val="18C0E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632393"/>
    <w:multiLevelType w:val="hybridMultilevel"/>
    <w:tmpl w:val="E6F279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4"/>
  </w:num>
  <w:num w:numId="3">
    <w:abstractNumId w:val="17"/>
  </w:num>
  <w:num w:numId="4">
    <w:abstractNumId w:val="13"/>
  </w:num>
  <w:num w:numId="5">
    <w:abstractNumId w:val="6"/>
  </w:num>
  <w:num w:numId="6">
    <w:abstractNumId w:val="0"/>
  </w:num>
  <w:num w:numId="7">
    <w:abstractNumId w:val="9"/>
  </w:num>
  <w:num w:numId="8">
    <w:abstractNumId w:val="18"/>
  </w:num>
  <w:num w:numId="9">
    <w:abstractNumId w:val="25"/>
  </w:num>
  <w:num w:numId="10">
    <w:abstractNumId w:val="8"/>
  </w:num>
  <w:num w:numId="11">
    <w:abstractNumId w:val="23"/>
  </w:num>
  <w:num w:numId="12">
    <w:abstractNumId w:val="19"/>
  </w:num>
  <w:num w:numId="13">
    <w:abstractNumId w:val="28"/>
  </w:num>
  <w:num w:numId="14">
    <w:abstractNumId w:val="5"/>
  </w:num>
  <w:num w:numId="15">
    <w:abstractNumId w:val="22"/>
  </w:num>
  <w:num w:numId="16">
    <w:abstractNumId w:val="27"/>
  </w:num>
  <w:num w:numId="17">
    <w:abstractNumId w:val="16"/>
  </w:num>
  <w:num w:numId="18">
    <w:abstractNumId w:val="26"/>
  </w:num>
  <w:num w:numId="19">
    <w:abstractNumId w:val="24"/>
  </w:num>
  <w:num w:numId="20">
    <w:abstractNumId w:val="3"/>
  </w:num>
  <w:num w:numId="21">
    <w:abstractNumId w:val="20"/>
  </w:num>
  <w:num w:numId="22">
    <w:abstractNumId w:val="15"/>
  </w:num>
  <w:num w:numId="23">
    <w:abstractNumId w:val="11"/>
  </w:num>
  <w:num w:numId="24">
    <w:abstractNumId w:val="21"/>
  </w:num>
  <w:num w:numId="25">
    <w:abstractNumId w:val="1"/>
  </w:num>
  <w:num w:numId="26">
    <w:abstractNumId w:val="10"/>
  </w:num>
  <w:num w:numId="27">
    <w:abstractNumId w:val="7"/>
  </w:num>
  <w:num w:numId="28">
    <w:abstractNumId w:val="14"/>
  </w:num>
  <w:num w:numId="2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lira Hoxha">
    <w15:presenceInfo w15:providerId="None" w15:userId="Elira Hoxha"/>
  </w15:person>
  <w15:person w15:author="HP">
    <w15:presenceInfo w15:providerId="None" w15:userId="HP"/>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1CB7"/>
    <w:rsid w:val="0000765D"/>
    <w:rsid w:val="000141A1"/>
    <w:rsid w:val="0003545E"/>
    <w:rsid w:val="000454C9"/>
    <w:rsid w:val="00067AA4"/>
    <w:rsid w:val="00071776"/>
    <w:rsid w:val="00071C7C"/>
    <w:rsid w:val="00074BB9"/>
    <w:rsid w:val="0008217F"/>
    <w:rsid w:val="000A7B26"/>
    <w:rsid w:val="000C30DC"/>
    <w:rsid w:val="000C38EA"/>
    <w:rsid w:val="000C503F"/>
    <w:rsid w:val="000D325D"/>
    <w:rsid w:val="000E689A"/>
    <w:rsid w:val="00113E0E"/>
    <w:rsid w:val="00126935"/>
    <w:rsid w:val="001318F3"/>
    <w:rsid w:val="00133057"/>
    <w:rsid w:val="0013341F"/>
    <w:rsid w:val="00144F30"/>
    <w:rsid w:val="00146C06"/>
    <w:rsid w:val="0015233B"/>
    <w:rsid w:val="00153D51"/>
    <w:rsid w:val="0016799E"/>
    <w:rsid w:val="00175C4C"/>
    <w:rsid w:val="00182ECC"/>
    <w:rsid w:val="0018349C"/>
    <w:rsid w:val="00183842"/>
    <w:rsid w:val="00185D3A"/>
    <w:rsid w:val="0019604E"/>
    <w:rsid w:val="001A35B0"/>
    <w:rsid w:val="001A42E0"/>
    <w:rsid w:val="001C0B58"/>
    <w:rsid w:val="001C668C"/>
    <w:rsid w:val="001D3203"/>
    <w:rsid w:val="001E0135"/>
    <w:rsid w:val="002007DC"/>
    <w:rsid w:val="00204416"/>
    <w:rsid w:val="00211AAD"/>
    <w:rsid w:val="002124A7"/>
    <w:rsid w:val="00214A1E"/>
    <w:rsid w:val="00217EB7"/>
    <w:rsid w:val="00223214"/>
    <w:rsid w:val="00232052"/>
    <w:rsid w:val="0023763C"/>
    <w:rsid w:val="00237B67"/>
    <w:rsid w:val="00241A37"/>
    <w:rsid w:val="002456B4"/>
    <w:rsid w:val="00252032"/>
    <w:rsid w:val="00256782"/>
    <w:rsid w:val="00262AD8"/>
    <w:rsid w:val="00277854"/>
    <w:rsid w:val="00277D6B"/>
    <w:rsid w:val="0028048B"/>
    <w:rsid w:val="0028145B"/>
    <w:rsid w:val="00283792"/>
    <w:rsid w:val="00286934"/>
    <w:rsid w:val="002870B6"/>
    <w:rsid w:val="00291BF3"/>
    <w:rsid w:val="00291F6C"/>
    <w:rsid w:val="0029643B"/>
    <w:rsid w:val="002A1886"/>
    <w:rsid w:val="002A596B"/>
    <w:rsid w:val="002B089D"/>
    <w:rsid w:val="002B767F"/>
    <w:rsid w:val="002C3AF7"/>
    <w:rsid w:val="002D3FCD"/>
    <w:rsid w:val="002E3993"/>
    <w:rsid w:val="002F1B4C"/>
    <w:rsid w:val="00303341"/>
    <w:rsid w:val="00304AF9"/>
    <w:rsid w:val="00305346"/>
    <w:rsid w:val="00311C5F"/>
    <w:rsid w:val="00315883"/>
    <w:rsid w:val="003167DF"/>
    <w:rsid w:val="00324BE0"/>
    <w:rsid w:val="00327E7C"/>
    <w:rsid w:val="00337D69"/>
    <w:rsid w:val="003408C7"/>
    <w:rsid w:val="00351FF1"/>
    <w:rsid w:val="00354BE6"/>
    <w:rsid w:val="00355CEA"/>
    <w:rsid w:val="00357F77"/>
    <w:rsid w:val="00362795"/>
    <w:rsid w:val="0036665E"/>
    <w:rsid w:val="00370BA9"/>
    <w:rsid w:val="0037442B"/>
    <w:rsid w:val="00374E75"/>
    <w:rsid w:val="003900B6"/>
    <w:rsid w:val="00395608"/>
    <w:rsid w:val="003B4185"/>
    <w:rsid w:val="003B6258"/>
    <w:rsid w:val="003B6B0B"/>
    <w:rsid w:val="003C2BE1"/>
    <w:rsid w:val="003C620F"/>
    <w:rsid w:val="003C7347"/>
    <w:rsid w:val="003D5100"/>
    <w:rsid w:val="0040143B"/>
    <w:rsid w:val="004227E3"/>
    <w:rsid w:val="00424635"/>
    <w:rsid w:val="00425D7F"/>
    <w:rsid w:val="004332C9"/>
    <w:rsid w:val="00433A46"/>
    <w:rsid w:val="004348CF"/>
    <w:rsid w:val="00436166"/>
    <w:rsid w:val="00437F4A"/>
    <w:rsid w:val="004442F6"/>
    <w:rsid w:val="00444921"/>
    <w:rsid w:val="00444A3F"/>
    <w:rsid w:val="00463DCE"/>
    <w:rsid w:val="00472348"/>
    <w:rsid w:val="00474A72"/>
    <w:rsid w:val="00492967"/>
    <w:rsid w:val="00494F4C"/>
    <w:rsid w:val="004D199D"/>
    <w:rsid w:val="004D1C37"/>
    <w:rsid w:val="004E4B22"/>
    <w:rsid w:val="004F0B49"/>
    <w:rsid w:val="0050422C"/>
    <w:rsid w:val="00514516"/>
    <w:rsid w:val="00522180"/>
    <w:rsid w:val="00526215"/>
    <w:rsid w:val="00533DD7"/>
    <w:rsid w:val="00535BA2"/>
    <w:rsid w:val="0053728E"/>
    <w:rsid w:val="00540C6F"/>
    <w:rsid w:val="0054326F"/>
    <w:rsid w:val="00556B1F"/>
    <w:rsid w:val="00557325"/>
    <w:rsid w:val="00557599"/>
    <w:rsid w:val="005740DA"/>
    <w:rsid w:val="0058447E"/>
    <w:rsid w:val="0059101B"/>
    <w:rsid w:val="00594DF8"/>
    <w:rsid w:val="005A02E6"/>
    <w:rsid w:val="005C6210"/>
    <w:rsid w:val="005D2F88"/>
    <w:rsid w:val="005D3B34"/>
    <w:rsid w:val="005D3FF7"/>
    <w:rsid w:val="005D4E84"/>
    <w:rsid w:val="005E00EF"/>
    <w:rsid w:val="005E1CB7"/>
    <w:rsid w:val="005E2615"/>
    <w:rsid w:val="00600B73"/>
    <w:rsid w:val="00604419"/>
    <w:rsid w:val="006045F2"/>
    <w:rsid w:val="006050E4"/>
    <w:rsid w:val="0062272C"/>
    <w:rsid w:val="00624928"/>
    <w:rsid w:val="00624BAD"/>
    <w:rsid w:val="00625F40"/>
    <w:rsid w:val="00644BCA"/>
    <w:rsid w:val="0064652F"/>
    <w:rsid w:val="006509D2"/>
    <w:rsid w:val="00651233"/>
    <w:rsid w:val="00655EA4"/>
    <w:rsid w:val="00657B97"/>
    <w:rsid w:val="0066293A"/>
    <w:rsid w:val="006671D5"/>
    <w:rsid w:val="006826E9"/>
    <w:rsid w:val="00692A01"/>
    <w:rsid w:val="006A75C8"/>
    <w:rsid w:val="006C05D9"/>
    <w:rsid w:val="006C0BAF"/>
    <w:rsid w:val="006D1A01"/>
    <w:rsid w:val="006D2E4E"/>
    <w:rsid w:val="006D611B"/>
    <w:rsid w:val="006D7829"/>
    <w:rsid w:val="00700AAE"/>
    <w:rsid w:val="00721630"/>
    <w:rsid w:val="007319D1"/>
    <w:rsid w:val="00737E6F"/>
    <w:rsid w:val="007421C0"/>
    <w:rsid w:val="007524AD"/>
    <w:rsid w:val="00752C6C"/>
    <w:rsid w:val="00766304"/>
    <w:rsid w:val="00773F88"/>
    <w:rsid w:val="00781A9A"/>
    <w:rsid w:val="00795B0A"/>
    <w:rsid w:val="007A13F8"/>
    <w:rsid w:val="007A36FD"/>
    <w:rsid w:val="007B1CBE"/>
    <w:rsid w:val="007C7665"/>
    <w:rsid w:val="007D4BED"/>
    <w:rsid w:val="007F1C97"/>
    <w:rsid w:val="007F5140"/>
    <w:rsid w:val="007F6082"/>
    <w:rsid w:val="00810F6A"/>
    <w:rsid w:val="008204EB"/>
    <w:rsid w:val="00840C22"/>
    <w:rsid w:val="0084178D"/>
    <w:rsid w:val="0085544D"/>
    <w:rsid w:val="008616AC"/>
    <w:rsid w:val="008652EA"/>
    <w:rsid w:val="008832EC"/>
    <w:rsid w:val="00891748"/>
    <w:rsid w:val="008A22C6"/>
    <w:rsid w:val="008B60E5"/>
    <w:rsid w:val="008B7397"/>
    <w:rsid w:val="008B7620"/>
    <w:rsid w:val="008C45A6"/>
    <w:rsid w:val="008C639B"/>
    <w:rsid w:val="008C7A1D"/>
    <w:rsid w:val="008C7E4C"/>
    <w:rsid w:val="008E168A"/>
    <w:rsid w:val="008E41C2"/>
    <w:rsid w:val="008E6B50"/>
    <w:rsid w:val="008F4EFC"/>
    <w:rsid w:val="00907BA5"/>
    <w:rsid w:val="00910FA4"/>
    <w:rsid w:val="0091611F"/>
    <w:rsid w:val="00932AE7"/>
    <w:rsid w:val="0093346F"/>
    <w:rsid w:val="00936EE4"/>
    <w:rsid w:val="00950CE0"/>
    <w:rsid w:val="00965E11"/>
    <w:rsid w:val="00973060"/>
    <w:rsid w:val="009732A6"/>
    <w:rsid w:val="00975A3E"/>
    <w:rsid w:val="00986C56"/>
    <w:rsid w:val="00990EE7"/>
    <w:rsid w:val="009956B2"/>
    <w:rsid w:val="009A271C"/>
    <w:rsid w:val="009A38E0"/>
    <w:rsid w:val="009B1FA0"/>
    <w:rsid w:val="009B34C8"/>
    <w:rsid w:val="009C01DD"/>
    <w:rsid w:val="009C6125"/>
    <w:rsid w:val="009C6ECB"/>
    <w:rsid w:val="009F6273"/>
    <w:rsid w:val="00A03767"/>
    <w:rsid w:val="00A061A1"/>
    <w:rsid w:val="00A125E4"/>
    <w:rsid w:val="00A12623"/>
    <w:rsid w:val="00A13092"/>
    <w:rsid w:val="00A25272"/>
    <w:rsid w:val="00A35348"/>
    <w:rsid w:val="00A36047"/>
    <w:rsid w:val="00A52188"/>
    <w:rsid w:val="00A566C5"/>
    <w:rsid w:val="00A610C2"/>
    <w:rsid w:val="00A62165"/>
    <w:rsid w:val="00A97988"/>
    <w:rsid w:val="00A97A3B"/>
    <w:rsid w:val="00AA435C"/>
    <w:rsid w:val="00AB2A28"/>
    <w:rsid w:val="00AB7991"/>
    <w:rsid w:val="00AC0293"/>
    <w:rsid w:val="00AD0086"/>
    <w:rsid w:val="00AD17F8"/>
    <w:rsid w:val="00AE10EB"/>
    <w:rsid w:val="00AE3341"/>
    <w:rsid w:val="00AE6A69"/>
    <w:rsid w:val="00AF3A77"/>
    <w:rsid w:val="00B00F70"/>
    <w:rsid w:val="00B10345"/>
    <w:rsid w:val="00B2401D"/>
    <w:rsid w:val="00B271F8"/>
    <w:rsid w:val="00B3512F"/>
    <w:rsid w:val="00B41F01"/>
    <w:rsid w:val="00B438D9"/>
    <w:rsid w:val="00B649AA"/>
    <w:rsid w:val="00B67B10"/>
    <w:rsid w:val="00B74678"/>
    <w:rsid w:val="00B81DD0"/>
    <w:rsid w:val="00B90184"/>
    <w:rsid w:val="00B97FE6"/>
    <w:rsid w:val="00BA0145"/>
    <w:rsid w:val="00BC040B"/>
    <w:rsid w:val="00BC68E8"/>
    <w:rsid w:val="00BD0436"/>
    <w:rsid w:val="00BD313F"/>
    <w:rsid w:val="00BD4D2E"/>
    <w:rsid w:val="00BF7F9A"/>
    <w:rsid w:val="00C04A16"/>
    <w:rsid w:val="00C05E90"/>
    <w:rsid w:val="00C16AF1"/>
    <w:rsid w:val="00C253EA"/>
    <w:rsid w:val="00C325FF"/>
    <w:rsid w:val="00C34F01"/>
    <w:rsid w:val="00C35E74"/>
    <w:rsid w:val="00C52495"/>
    <w:rsid w:val="00C67FC3"/>
    <w:rsid w:val="00C72387"/>
    <w:rsid w:val="00C80D5D"/>
    <w:rsid w:val="00C86C39"/>
    <w:rsid w:val="00C93BE8"/>
    <w:rsid w:val="00C93CAA"/>
    <w:rsid w:val="00C95C75"/>
    <w:rsid w:val="00CA279E"/>
    <w:rsid w:val="00CA6F81"/>
    <w:rsid w:val="00CB2FB7"/>
    <w:rsid w:val="00CC56D2"/>
    <w:rsid w:val="00CC7C9C"/>
    <w:rsid w:val="00CD4B7A"/>
    <w:rsid w:val="00CD4FE0"/>
    <w:rsid w:val="00CD678A"/>
    <w:rsid w:val="00CF24BA"/>
    <w:rsid w:val="00D01330"/>
    <w:rsid w:val="00D01B4C"/>
    <w:rsid w:val="00D10F90"/>
    <w:rsid w:val="00D11856"/>
    <w:rsid w:val="00D278E2"/>
    <w:rsid w:val="00D3007B"/>
    <w:rsid w:val="00D35EC3"/>
    <w:rsid w:val="00D37BCE"/>
    <w:rsid w:val="00D40B2C"/>
    <w:rsid w:val="00D51D0F"/>
    <w:rsid w:val="00D54C91"/>
    <w:rsid w:val="00D62916"/>
    <w:rsid w:val="00D77DB5"/>
    <w:rsid w:val="00D83DC5"/>
    <w:rsid w:val="00D85CB2"/>
    <w:rsid w:val="00DA2C77"/>
    <w:rsid w:val="00DA4F5D"/>
    <w:rsid w:val="00DB0A3B"/>
    <w:rsid w:val="00DB1684"/>
    <w:rsid w:val="00DB6DEB"/>
    <w:rsid w:val="00DF7CA9"/>
    <w:rsid w:val="00E04440"/>
    <w:rsid w:val="00E05AF6"/>
    <w:rsid w:val="00E11E63"/>
    <w:rsid w:val="00E23CFD"/>
    <w:rsid w:val="00E30CE5"/>
    <w:rsid w:val="00E42553"/>
    <w:rsid w:val="00E44181"/>
    <w:rsid w:val="00E4505D"/>
    <w:rsid w:val="00E50F64"/>
    <w:rsid w:val="00E60A26"/>
    <w:rsid w:val="00E6174E"/>
    <w:rsid w:val="00E73040"/>
    <w:rsid w:val="00E75830"/>
    <w:rsid w:val="00E90915"/>
    <w:rsid w:val="00EA1088"/>
    <w:rsid w:val="00EA3F34"/>
    <w:rsid w:val="00EA41E3"/>
    <w:rsid w:val="00EB6894"/>
    <w:rsid w:val="00EB7797"/>
    <w:rsid w:val="00EC01FE"/>
    <w:rsid w:val="00ED5A81"/>
    <w:rsid w:val="00EE280B"/>
    <w:rsid w:val="00EE426E"/>
    <w:rsid w:val="00EF5107"/>
    <w:rsid w:val="00F11BFD"/>
    <w:rsid w:val="00F12871"/>
    <w:rsid w:val="00F1719D"/>
    <w:rsid w:val="00F26277"/>
    <w:rsid w:val="00F42D6D"/>
    <w:rsid w:val="00F7171B"/>
    <w:rsid w:val="00F7579B"/>
    <w:rsid w:val="00F9243D"/>
    <w:rsid w:val="00F94D9A"/>
    <w:rsid w:val="00F962BA"/>
    <w:rsid w:val="00FA0AD6"/>
    <w:rsid w:val="00FB017C"/>
    <w:rsid w:val="00FC1173"/>
    <w:rsid w:val="00FE4842"/>
    <w:rsid w:val="00FE5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BE4F4B-E192-4DC3-A114-A3841840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1CB7"/>
    <w:rPr>
      <w:rFonts w:ascii="Calibri" w:eastAsia="MS Mincho"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1CB7"/>
    <w:pPr>
      <w:autoSpaceDE w:val="0"/>
      <w:autoSpaceDN w:val="0"/>
      <w:adjustRightInd w:val="0"/>
      <w:spacing w:after="0" w:line="240" w:lineRule="auto"/>
    </w:pPr>
    <w:rPr>
      <w:rFonts w:ascii="Times New Roman" w:eastAsia="MS Mincho" w:hAnsi="Times New Roman" w:cs="Times New Roman"/>
      <w:color w:val="000000"/>
      <w:sz w:val="24"/>
      <w:szCs w:val="24"/>
      <w:lang w:val="en-GB"/>
    </w:rPr>
  </w:style>
  <w:style w:type="paragraph" w:styleId="Header">
    <w:name w:val="header"/>
    <w:basedOn w:val="Normal"/>
    <w:link w:val="HeaderChar"/>
    <w:uiPriority w:val="99"/>
    <w:unhideWhenUsed/>
    <w:rsid w:val="005E1C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1CB7"/>
    <w:rPr>
      <w:rFonts w:ascii="Calibri" w:eastAsia="MS Mincho" w:hAnsi="Calibri" w:cs="Times New Roman"/>
      <w:lang w:val="en-GB"/>
    </w:rPr>
  </w:style>
  <w:style w:type="paragraph" w:styleId="Footer">
    <w:name w:val="footer"/>
    <w:basedOn w:val="Normal"/>
    <w:link w:val="FooterChar"/>
    <w:uiPriority w:val="99"/>
    <w:unhideWhenUsed/>
    <w:rsid w:val="005E1C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1CB7"/>
    <w:rPr>
      <w:rFonts w:ascii="Calibri" w:eastAsia="MS Mincho" w:hAnsi="Calibri" w:cs="Times New Roman"/>
      <w:lang w:val="en-GB"/>
    </w:rPr>
  </w:style>
  <w:style w:type="character" w:customStyle="1" w:styleId="BalloonTextChar">
    <w:name w:val="Balloon Text Char"/>
    <w:basedOn w:val="DefaultParagraphFont"/>
    <w:link w:val="BalloonText"/>
    <w:uiPriority w:val="99"/>
    <w:semiHidden/>
    <w:rsid w:val="005E1CB7"/>
    <w:rPr>
      <w:rFonts w:ascii="Tahoma" w:eastAsia="MS Mincho" w:hAnsi="Tahoma" w:cs="Tahoma"/>
      <w:sz w:val="16"/>
      <w:szCs w:val="16"/>
      <w:lang w:val="en-GB"/>
    </w:rPr>
  </w:style>
  <w:style w:type="paragraph" w:styleId="BalloonText">
    <w:name w:val="Balloon Text"/>
    <w:basedOn w:val="Normal"/>
    <w:link w:val="BalloonTextChar"/>
    <w:uiPriority w:val="99"/>
    <w:semiHidden/>
    <w:unhideWhenUsed/>
    <w:rsid w:val="005E1CB7"/>
    <w:pPr>
      <w:spacing w:after="0" w:line="240" w:lineRule="auto"/>
    </w:pPr>
    <w:rPr>
      <w:rFonts w:ascii="Tahoma" w:hAnsi="Tahoma" w:cs="Tahoma"/>
      <w:sz w:val="16"/>
      <w:szCs w:val="16"/>
    </w:rPr>
  </w:style>
  <w:style w:type="paragraph" w:styleId="ListParagraph">
    <w:name w:val="List Paragraph"/>
    <w:basedOn w:val="Normal"/>
    <w:uiPriority w:val="34"/>
    <w:qFormat/>
    <w:rsid w:val="005E1CB7"/>
    <w:pPr>
      <w:ind w:left="720"/>
      <w:contextualSpacing/>
    </w:pPr>
  </w:style>
  <w:style w:type="paragraph" w:styleId="CommentText">
    <w:name w:val="annotation text"/>
    <w:basedOn w:val="Normal"/>
    <w:link w:val="CommentTextChar"/>
    <w:uiPriority w:val="99"/>
    <w:semiHidden/>
    <w:unhideWhenUsed/>
    <w:rsid w:val="005E1CB7"/>
    <w:pPr>
      <w:spacing w:line="240" w:lineRule="auto"/>
    </w:pPr>
    <w:rPr>
      <w:sz w:val="20"/>
      <w:szCs w:val="20"/>
    </w:rPr>
  </w:style>
  <w:style w:type="character" w:customStyle="1" w:styleId="CommentTextChar">
    <w:name w:val="Comment Text Char"/>
    <w:basedOn w:val="DefaultParagraphFont"/>
    <w:link w:val="CommentText"/>
    <w:uiPriority w:val="99"/>
    <w:semiHidden/>
    <w:rsid w:val="005E1CB7"/>
    <w:rPr>
      <w:rFonts w:ascii="Calibri" w:eastAsia="MS Mincho" w:hAnsi="Calibri" w:cs="Times New Roman"/>
      <w:sz w:val="20"/>
      <w:szCs w:val="20"/>
      <w:lang w:val="en-GB"/>
    </w:rPr>
  </w:style>
  <w:style w:type="character" w:customStyle="1" w:styleId="CommentSubjectChar">
    <w:name w:val="Comment Subject Char"/>
    <w:basedOn w:val="CommentTextChar"/>
    <w:link w:val="CommentSubject"/>
    <w:uiPriority w:val="99"/>
    <w:semiHidden/>
    <w:rsid w:val="005E1CB7"/>
    <w:rPr>
      <w:rFonts w:ascii="Calibri" w:eastAsia="MS Mincho" w:hAnsi="Calibri"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5E1CB7"/>
    <w:rPr>
      <w:b/>
      <w:bCs/>
    </w:rPr>
  </w:style>
  <w:style w:type="character" w:customStyle="1" w:styleId="hps">
    <w:name w:val="hps"/>
    <w:basedOn w:val="DefaultParagraphFont"/>
    <w:rsid w:val="005E1CB7"/>
  </w:style>
  <w:style w:type="character" w:customStyle="1" w:styleId="atn">
    <w:name w:val="atn"/>
    <w:basedOn w:val="DefaultParagraphFont"/>
    <w:rsid w:val="005E1CB7"/>
  </w:style>
  <w:style w:type="character" w:customStyle="1" w:styleId="DocumentMapChar">
    <w:name w:val="Document Map Char"/>
    <w:basedOn w:val="DefaultParagraphFont"/>
    <w:link w:val="DocumentMap"/>
    <w:uiPriority w:val="99"/>
    <w:semiHidden/>
    <w:rsid w:val="005E1CB7"/>
    <w:rPr>
      <w:rFonts w:ascii="Tahoma" w:eastAsia="MS Mincho" w:hAnsi="Tahoma" w:cs="Tahoma"/>
      <w:sz w:val="16"/>
      <w:szCs w:val="16"/>
      <w:lang w:val="en-GB"/>
    </w:rPr>
  </w:style>
  <w:style w:type="paragraph" w:styleId="DocumentMap">
    <w:name w:val="Document Map"/>
    <w:basedOn w:val="Normal"/>
    <w:link w:val="DocumentMapChar"/>
    <w:uiPriority w:val="99"/>
    <w:semiHidden/>
    <w:unhideWhenUsed/>
    <w:rsid w:val="005E1C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1088</TotalTime>
  <Pages>14</Pages>
  <Words>9656</Words>
  <Characters>55040</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HP</cp:lastModifiedBy>
  <cp:revision>262</cp:revision>
  <cp:lastPrinted>2015-10-07T09:00:00Z</cp:lastPrinted>
  <dcterms:created xsi:type="dcterms:W3CDTF">2013-11-11T08:08:00Z</dcterms:created>
  <dcterms:modified xsi:type="dcterms:W3CDTF">2022-02-28T11:11:00Z</dcterms:modified>
</cp:coreProperties>
</file>