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7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10260"/>
      </w:tblGrid>
      <w:tr w:rsidR="006171D0" w:rsidRPr="00C318AF" w:rsidTr="000B1DE3">
        <w:tc>
          <w:tcPr>
            <w:tcW w:w="11070" w:type="dxa"/>
            <w:gridSpan w:val="2"/>
          </w:tcPr>
          <w:p w:rsidR="00707B87" w:rsidRPr="00C318AF" w:rsidRDefault="000D5348" w:rsidP="000D5348">
            <w:pPr>
              <w:spacing w:after="0" w:line="240" w:lineRule="auto"/>
              <w:rPr>
                <w:rFonts w:ascii="Times New Roman" w:hAnsi="Times New Roman"/>
                <w:b/>
                <w:sz w:val="24"/>
                <w:szCs w:val="24"/>
                <w:lang w:val="sq-AL"/>
              </w:rPr>
            </w:pPr>
            <w:r w:rsidRPr="00C318AF">
              <w:rPr>
                <w:rFonts w:ascii="Times New Roman" w:hAnsi="Times New Roman"/>
                <w:b/>
                <w:sz w:val="24"/>
                <w:szCs w:val="24"/>
                <w:lang w:val="sq-AL"/>
              </w:rPr>
              <w:t>SKK  13 “AKTIVET BIOLOGJIKE DHE MARRËVESHJET KONÇESIONARE” – I PËRMIRËSUAR</w:t>
            </w:r>
          </w:p>
        </w:tc>
      </w:tr>
      <w:tr w:rsidR="00CE54E2" w:rsidRPr="00C318AF" w:rsidTr="000B1DE3">
        <w:tc>
          <w:tcPr>
            <w:tcW w:w="11070" w:type="dxa"/>
            <w:gridSpan w:val="2"/>
          </w:tcPr>
          <w:p w:rsidR="00CE54E2" w:rsidRPr="00C318AF" w:rsidRDefault="00CE54E2" w:rsidP="00C318AF">
            <w:pPr>
              <w:spacing w:after="0" w:line="240" w:lineRule="auto"/>
              <w:rPr>
                <w:rFonts w:ascii="Times New Roman" w:hAnsi="Times New Roman"/>
                <w:b/>
                <w:sz w:val="24"/>
                <w:szCs w:val="24"/>
                <w:lang w:val="sq-AL"/>
              </w:rPr>
            </w:pPr>
            <w:r w:rsidRPr="00C318AF">
              <w:rPr>
                <w:rFonts w:ascii="Times New Roman" w:hAnsi="Times New Roman"/>
                <w:sz w:val="24"/>
                <w:szCs w:val="24"/>
                <w:lang w:val="sq-AL"/>
              </w:rPr>
              <w:t>Janë ndryshuar paragrafët 1 dhe 2. Fjalët me vizë në mes fshihen. Fjalët me vizë poshtë shtohen.</w:t>
            </w:r>
          </w:p>
        </w:tc>
      </w:tr>
      <w:tr w:rsidR="006171D0" w:rsidRPr="00C318AF" w:rsidTr="00336080">
        <w:tc>
          <w:tcPr>
            <w:tcW w:w="810" w:type="dxa"/>
          </w:tcPr>
          <w:p w:rsidR="006171D0" w:rsidRPr="00C318AF" w:rsidRDefault="006171D0" w:rsidP="002A7CD5">
            <w:pPr>
              <w:spacing w:after="0" w:line="240" w:lineRule="auto"/>
              <w:rPr>
                <w:rFonts w:ascii="Times New Roman" w:hAnsi="Times New Roman"/>
                <w:sz w:val="24"/>
                <w:szCs w:val="24"/>
                <w:lang w:val="sq-AL"/>
              </w:rPr>
            </w:pPr>
          </w:p>
        </w:tc>
        <w:tc>
          <w:tcPr>
            <w:tcW w:w="10260" w:type="dxa"/>
            <w:vAlign w:val="center"/>
          </w:tcPr>
          <w:p w:rsidR="006171D0" w:rsidRPr="00C318AF" w:rsidRDefault="006171D0" w:rsidP="00DD499E">
            <w:pPr>
              <w:pStyle w:val="BodyText"/>
              <w:rPr>
                <w:sz w:val="24"/>
                <w:szCs w:val="24"/>
                <w:lang w:val="sq-AL"/>
              </w:rPr>
            </w:pPr>
            <w:r w:rsidRPr="00C318AF">
              <w:rPr>
                <w:b/>
                <w:caps/>
                <w:color w:val="000000"/>
                <w:sz w:val="24"/>
                <w:szCs w:val="24"/>
                <w:lang w:val="sq-AL"/>
              </w:rPr>
              <w:t xml:space="preserve">OBJEKTIVI DHE BAZAT E PËRGATITJES </w:t>
            </w:r>
          </w:p>
        </w:tc>
      </w:tr>
      <w:tr w:rsidR="006171D0" w:rsidRPr="00C318AF" w:rsidTr="00336080">
        <w:tc>
          <w:tcPr>
            <w:tcW w:w="810" w:type="dxa"/>
          </w:tcPr>
          <w:p w:rsidR="006171D0" w:rsidRPr="00C318AF" w:rsidRDefault="006171D0" w:rsidP="002A7CD5">
            <w:pPr>
              <w:spacing w:after="0" w:line="240" w:lineRule="auto"/>
              <w:rPr>
                <w:rFonts w:ascii="Times New Roman" w:hAnsi="Times New Roman"/>
                <w:sz w:val="24"/>
                <w:szCs w:val="24"/>
                <w:lang w:val="sq-AL"/>
              </w:rPr>
            </w:pPr>
            <w:r w:rsidRPr="00C318AF">
              <w:rPr>
                <w:rFonts w:ascii="Times New Roman" w:hAnsi="Times New Roman"/>
                <w:sz w:val="24"/>
                <w:szCs w:val="24"/>
                <w:lang w:val="sq-AL"/>
              </w:rPr>
              <w:t>1</w:t>
            </w:r>
          </w:p>
        </w:tc>
        <w:tc>
          <w:tcPr>
            <w:tcW w:w="10260" w:type="dxa"/>
          </w:tcPr>
          <w:p w:rsidR="006171D0" w:rsidRPr="00C318AF" w:rsidRDefault="006171D0" w:rsidP="00C2176E">
            <w:pPr>
              <w:pStyle w:val="BodyText"/>
              <w:jc w:val="both"/>
              <w:rPr>
                <w:sz w:val="24"/>
                <w:szCs w:val="24"/>
                <w:lang w:val="sq-AL"/>
              </w:rPr>
            </w:pPr>
            <w:r w:rsidRPr="00C318AF">
              <w:rPr>
                <w:color w:val="000000"/>
                <w:sz w:val="24"/>
                <w:szCs w:val="24"/>
                <w:lang w:val="sq-AL"/>
              </w:rPr>
              <w:t>Objektivi i Standardi</w:t>
            </w:r>
            <w:r w:rsidR="00A93ADD" w:rsidRPr="00C318AF">
              <w:rPr>
                <w:color w:val="000000"/>
                <w:sz w:val="24"/>
                <w:szCs w:val="24"/>
                <w:lang w:val="sq-AL"/>
              </w:rPr>
              <w:t>t Kombëtar të Kontabilitetit 13</w:t>
            </w:r>
            <w:r w:rsidRPr="00C318AF">
              <w:rPr>
                <w:color w:val="000000"/>
                <w:sz w:val="24"/>
                <w:szCs w:val="24"/>
                <w:lang w:val="sq-AL"/>
              </w:rPr>
              <w:t xml:space="preserve"> </w:t>
            </w:r>
            <w:r w:rsidRPr="00C318AF">
              <w:rPr>
                <w:i/>
                <w:iCs/>
                <w:color w:val="000000"/>
                <w:sz w:val="24"/>
                <w:szCs w:val="24"/>
                <w:lang w:val="sq-AL"/>
              </w:rPr>
              <w:t xml:space="preserve">Aktivet Biologjike dhe Marrëveshjet konçesionare </w:t>
            </w:r>
            <w:r w:rsidR="00A93ADD" w:rsidRPr="00C318AF">
              <w:rPr>
                <w:color w:val="000000"/>
                <w:sz w:val="24"/>
                <w:szCs w:val="24"/>
                <w:lang w:val="sq-AL"/>
              </w:rPr>
              <w:t>(SKK 13</w:t>
            </w:r>
            <w:r w:rsidR="00F35A34" w:rsidRPr="00C318AF">
              <w:rPr>
                <w:color w:val="000000"/>
                <w:sz w:val="24"/>
                <w:szCs w:val="24"/>
                <w:lang w:val="sq-AL"/>
              </w:rPr>
              <w:t xml:space="preserve"> i përmirësuar</w:t>
            </w:r>
            <w:r w:rsidR="004E1A5E" w:rsidRPr="00C318AF">
              <w:rPr>
                <w:color w:val="000000"/>
                <w:sz w:val="24"/>
                <w:szCs w:val="24"/>
                <w:lang w:val="sq-AL"/>
              </w:rPr>
              <w:t>)</w:t>
            </w:r>
            <w:r w:rsidR="00F35A34" w:rsidRPr="00C318AF">
              <w:rPr>
                <w:color w:val="000000"/>
                <w:sz w:val="24"/>
                <w:szCs w:val="24"/>
                <w:lang w:val="sq-AL"/>
              </w:rPr>
              <w:t xml:space="preserve"> </w:t>
            </w:r>
            <w:r w:rsidRPr="00C318AF">
              <w:rPr>
                <w:color w:val="000000"/>
                <w:sz w:val="24"/>
                <w:szCs w:val="24"/>
                <w:lang w:val="sq-AL"/>
              </w:rPr>
              <w:t xml:space="preserve"> miratuar nga Këshilli Kombëtar i Kontabilite</w:t>
            </w:r>
            <w:r w:rsidR="00A93ADD" w:rsidRPr="00C318AF">
              <w:rPr>
                <w:color w:val="000000"/>
                <w:sz w:val="24"/>
                <w:szCs w:val="24"/>
                <w:lang w:val="sq-AL"/>
              </w:rPr>
              <w:t xml:space="preserve">tit dhe </w:t>
            </w:r>
            <w:r w:rsidR="00065652" w:rsidRPr="00C318AF">
              <w:rPr>
                <w:color w:val="000000"/>
                <w:sz w:val="24"/>
                <w:szCs w:val="24"/>
                <w:lang w:val="sq-AL"/>
              </w:rPr>
              <w:t xml:space="preserve"> shpallur nga Ministri</w:t>
            </w:r>
            <w:r w:rsidRPr="00C318AF">
              <w:rPr>
                <w:color w:val="000000"/>
                <w:sz w:val="24"/>
                <w:szCs w:val="24"/>
                <w:lang w:val="sq-AL"/>
              </w:rPr>
              <w:t xml:space="preserve"> </w:t>
            </w:r>
            <w:r w:rsidR="00065652" w:rsidRPr="00C318AF">
              <w:rPr>
                <w:color w:val="000000"/>
                <w:sz w:val="24"/>
                <w:szCs w:val="24"/>
                <w:lang w:val="sq-AL"/>
              </w:rPr>
              <w:t>i Financave</w:t>
            </w:r>
            <w:r w:rsidRPr="00C318AF">
              <w:rPr>
                <w:color w:val="000000"/>
                <w:sz w:val="24"/>
                <w:szCs w:val="24"/>
                <w:lang w:val="sq-AL"/>
              </w:rPr>
              <w:t xml:space="preserve">, është dhënia e parimeve të njohjes, matjes dhe vlerësimit  të mëpasshëm për aktivet biologjike dhe marrëveshjet konçesionare si dhe të shpjegimeve të nevojshme në pasqyrat financiare, të përgatitura në përputhje me Standardet Kombëtare të Kontabilitetit. </w:t>
            </w:r>
            <w:r w:rsidR="00A93ADD" w:rsidRPr="00C318AF">
              <w:rPr>
                <w:sz w:val="24"/>
                <w:szCs w:val="24"/>
                <w:lang w:val="sq-AL"/>
              </w:rPr>
              <w:t xml:space="preserve">Standardet Kombëtare të Kontabilitetit bazohen në parimet e kontabilitetit dhe të raportimit financiar të pranuara në shkallë ndërkombëtare, kërkesat e përgjithshme të të cilave përshkruhen në Ligjin </w:t>
            </w:r>
            <w:del w:id="0" w:author="user" w:date="2020-12-22T10:02:00Z">
              <w:r w:rsidR="00A93ADD" w:rsidRPr="00C318AF" w:rsidDel="00C2176E">
                <w:rPr>
                  <w:sz w:val="24"/>
                  <w:szCs w:val="24"/>
                  <w:lang w:val="sq-AL"/>
                </w:rPr>
                <w:delText>Nr</w:delText>
              </w:r>
            </w:del>
            <w:ins w:id="1" w:author="user" w:date="2020-12-22T10:02:00Z">
              <w:r w:rsidR="00C2176E" w:rsidRPr="00C318AF">
                <w:rPr>
                  <w:sz w:val="24"/>
                  <w:szCs w:val="24"/>
                  <w:lang w:val="sq-AL"/>
                </w:rPr>
                <w:t>nr</w:t>
              </w:r>
            </w:ins>
            <w:r w:rsidR="00A93ADD" w:rsidRPr="00C318AF">
              <w:rPr>
                <w:sz w:val="24"/>
                <w:szCs w:val="24"/>
                <w:lang w:val="sq-AL"/>
              </w:rPr>
              <w:t xml:space="preserve">. </w:t>
            </w:r>
            <w:del w:id="2" w:author="user" w:date="2020-12-22T10:02:00Z">
              <w:r w:rsidR="00A93ADD" w:rsidRPr="00C318AF" w:rsidDel="00C2176E">
                <w:rPr>
                  <w:sz w:val="24"/>
                  <w:szCs w:val="24"/>
                  <w:lang w:val="sq-AL"/>
                </w:rPr>
                <w:delText xml:space="preserve">9228 </w:delText>
              </w:r>
            </w:del>
            <w:ins w:id="3" w:author="user" w:date="2020-12-22T10:02:00Z">
              <w:r w:rsidR="00C2176E" w:rsidRPr="00C318AF">
                <w:rPr>
                  <w:sz w:val="24"/>
                  <w:szCs w:val="24"/>
                  <w:lang w:val="sq-AL"/>
                </w:rPr>
                <w:t xml:space="preserve">25 </w:t>
              </w:r>
            </w:ins>
            <w:r w:rsidR="00A93ADD" w:rsidRPr="00C318AF">
              <w:rPr>
                <w:sz w:val="24"/>
                <w:szCs w:val="24"/>
                <w:lang w:val="sq-AL"/>
              </w:rPr>
              <w:t xml:space="preserve">“Për kontabilitetin dhe pasqyrat financiare”, publikuar në </w:t>
            </w:r>
            <w:del w:id="4" w:author="user" w:date="2020-12-22T10:02:00Z">
              <w:r w:rsidR="00A93ADD" w:rsidRPr="00C318AF" w:rsidDel="00C2176E">
                <w:rPr>
                  <w:sz w:val="24"/>
                  <w:szCs w:val="24"/>
                  <w:lang w:val="sq-AL"/>
                </w:rPr>
                <w:delText>prill 2004, i ndryshuar</w:delText>
              </w:r>
            </w:del>
            <w:ins w:id="5" w:author="user" w:date="2020-12-22T10:02:00Z">
              <w:r w:rsidR="00C2176E" w:rsidRPr="00C318AF">
                <w:rPr>
                  <w:sz w:val="24"/>
                  <w:szCs w:val="24"/>
                  <w:lang w:val="sq-AL"/>
                </w:rPr>
                <w:t>maj 2018</w:t>
              </w:r>
            </w:ins>
            <w:r w:rsidR="00A93ADD" w:rsidRPr="00C318AF">
              <w:rPr>
                <w:sz w:val="24"/>
                <w:szCs w:val="24"/>
                <w:lang w:val="sq-AL"/>
              </w:rPr>
              <w:t>.</w:t>
            </w:r>
          </w:p>
        </w:tc>
      </w:tr>
      <w:tr w:rsidR="006171D0" w:rsidRPr="00C318AF" w:rsidTr="00336080">
        <w:tc>
          <w:tcPr>
            <w:tcW w:w="810" w:type="dxa"/>
          </w:tcPr>
          <w:p w:rsidR="006171D0" w:rsidRPr="00C318AF" w:rsidRDefault="006171D0" w:rsidP="002A7CD5">
            <w:pPr>
              <w:spacing w:after="0" w:line="240" w:lineRule="auto"/>
              <w:rPr>
                <w:rFonts w:ascii="Times New Roman" w:hAnsi="Times New Roman"/>
                <w:sz w:val="24"/>
                <w:szCs w:val="24"/>
                <w:lang w:val="sq-AL"/>
              </w:rPr>
            </w:pPr>
            <w:r w:rsidRPr="00C318AF">
              <w:rPr>
                <w:rFonts w:ascii="Times New Roman" w:hAnsi="Times New Roman"/>
                <w:sz w:val="24"/>
                <w:szCs w:val="24"/>
                <w:lang w:val="sq-AL"/>
              </w:rPr>
              <w:t>2</w:t>
            </w:r>
          </w:p>
        </w:tc>
        <w:tc>
          <w:tcPr>
            <w:tcW w:w="10260" w:type="dxa"/>
          </w:tcPr>
          <w:p w:rsidR="006171D0" w:rsidRPr="00C318AF" w:rsidRDefault="00E73C9E" w:rsidP="00C2176E">
            <w:pPr>
              <w:pStyle w:val="BodyText"/>
              <w:jc w:val="both"/>
              <w:rPr>
                <w:sz w:val="24"/>
                <w:szCs w:val="24"/>
                <w:lang w:val="sq-AL"/>
              </w:rPr>
            </w:pPr>
            <w:r w:rsidRPr="00C318AF">
              <w:rPr>
                <w:color w:val="000000"/>
                <w:sz w:val="24"/>
                <w:szCs w:val="24"/>
                <w:lang w:val="sq-AL"/>
              </w:rPr>
              <w:t>SKK 13 mbështetej</w:t>
            </w:r>
            <w:r w:rsidR="006171D0" w:rsidRPr="00C318AF">
              <w:rPr>
                <w:color w:val="000000"/>
                <w:sz w:val="24"/>
                <w:szCs w:val="24"/>
                <w:lang w:val="sq-AL"/>
              </w:rPr>
              <w:t xml:space="preserve"> në SNK 41, </w:t>
            </w:r>
            <w:r w:rsidR="006171D0" w:rsidRPr="00C318AF">
              <w:rPr>
                <w:i/>
                <w:iCs/>
                <w:color w:val="000000"/>
                <w:sz w:val="24"/>
                <w:szCs w:val="24"/>
                <w:lang w:val="sq-AL"/>
              </w:rPr>
              <w:t>Bujqësia</w:t>
            </w:r>
            <w:r w:rsidR="006171D0" w:rsidRPr="00C318AF">
              <w:rPr>
                <w:color w:val="000000"/>
                <w:sz w:val="24"/>
                <w:szCs w:val="24"/>
                <w:lang w:val="sq-AL"/>
              </w:rPr>
              <w:t>. SKK 13</w:t>
            </w:r>
            <w:r w:rsidRPr="00C318AF">
              <w:rPr>
                <w:color w:val="000000"/>
                <w:sz w:val="24"/>
                <w:szCs w:val="24"/>
                <w:lang w:val="sq-AL"/>
              </w:rPr>
              <w:t xml:space="preserve"> i përmirësuar</w:t>
            </w:r>
            <w:r w:rsidR="006171D0" w:rsidRPr="00C318AF">
              <w:rPr>
                <w:color w:val="000000"/>
                <w:sz w:val="24"/>
                <w:szCs w:val="24"/>
                <w:lang w:val="sq-AL"/>
              </w:rPr>
              <w:t xml:space="preserve"> është ndryshuar për t’u bërë i krahasueshëm me Seksionin 34 </w:t>
            </w:r>
            <w:r w:rsidR="006171D0" w:rsidRPr="00C318AF">
              <w:rPr>
                <w:i/>
                <w:color w:val="000000"/>
                <w:sz w:val="24"/>
                <w:szCs w:val="24"/>
                <w:lang w:val="sq-AL"/>
              </w:rPr>
              <w:t>Aktivitetet e Specializuara</w:t>
            </w:r>
            <w:r w:rsidR="006171D0" w:rsidRPr="00C318AF">
              <w:rPr>
                <w:color w:val="000000"/>
                <w:sz w:val="24"/>
                <w:szCs w:val="24"/>
                <w:lang w:val="sq-AL"/>
              </w:rPr>
              <w:t xml:space="preserve"> të </w:t>
            </w:r>
            <w:r w:rsidRPr="00C318AF">
              <w:rPr>
                <w:color w:val="000000"/>
                <w:sz w:val="24"/>
                <w:szCs w:val="24"/>
                <w:lang w:val="sq-AL"/>
              </w:rPr>
              <w:t>SNRF për NVM (2009)</w:t>
            </w:r>
            <w:r w:rsidR="00C44824" w:rsidRPr="00C318AF">
              <w:rPr>
                <w:color w:val="000000"/>
                <w:sz w:val="24"/>
                <w:szCs w:val="24"/>
                <w:lang w:val="sq-AL"/>
              </w:rPr>
              <w:t>.</w:t>
            </w:r>
            <w:r w:rsidR="006171D0" w:rsidRPr="00C318AF">
              <w:rPr>
                <w:color w:val="000000"/>
                <w:sz w:val="24"/>
                <w:szCs w:val="24"/>
                <w:lang w:val="sq-AL"/>
              </w:rPr>
              <w:t xml:space="preserve"> Një tabelë korresponduese e paragrafëve të Standardit me paragrafë të </w:t>
            </w:r>
            <w:r w:rsidRPr="00C318AF">
              <w:rPr>
                <w:color w:val="000000"/>
                <w:sz w:val="24"/>
                <w:szCs w:val="24"/>
                <w:lang w:val="sq-AL"/>
              </w:rPr>
              <w:t xml:space="preserve">SNRF </w:t>
            </w:r>
            <w:r w:rsidR="006171D0" w:rsidRPr="00C318AF">
              <w:rPr>
                <w:color w:val="000000"/>
                <w:sz w:val="24"/>
                <w:szCs w:val="24"/>
                <w:lang w:val="sq-AL"/>
              </w:rPr>
              <w:t>për NVM</w:t>
            </w:r>
            <w:r w:rsidR="006E2CA4" w:rsidRPr="00C318AF">
              <w:rPr>
                <w:color w:val="000000"/>
                <w:sz w:val="24"/>
                <w:szCs w:val="24"/>
                <w:lang w:val="sq-AL"/>
              </w:rPr>
              <w:t>-të</w:t>
            </w:r>
            <w:r w:rsidRPr="00C318AF">
              <w:rPr>
                <w:color w:val="000000"/>
                <w:sz w:val="24"/>
                <w:szCs w:val="24"/>
                <w:lang w:val="sq-AL"/>
              </w:rPr>
              <w:t xml:space="preserve"> (2009) </w:t>
            </w:r>
            <w:r w:rsidR="006E2CA4" w:rsidRPr="00C318AF">
              <w:rPr>
                <w:color w:val="000000"/>
                <w:sz w:val="24"/>
                <w:szCs w:val="24"/>
                <w:lang w:val="sq-AL"/>
              </w:rPr>
              <w:t>është dhënë në paragrafin 35</w:t>
            </w:r>
            <w:r w:rsidR="006171D0" w:rsidRPr="00C318AF">
              <w:rPr>
                <w:color w:val="000000"/>
                <w:sz w:val="24"/>
                <w:szCs w:val="24"/>
                <w:lang w:val="sq-AL"/>
              </w:rPr>
              <w:t xml:space="preserve">. Për rastet që nuk janë trajtuar në mënyrë të drejtpërdrejtë nga SKK 13 ose ndonjë SKK tjetër, drejtuesit e njësisë ekonomike raportuese duhet që, me miratimin e Këshillit Kombëtar të Kontabilitetit të aplikojnë politika të tilla që sigurojnë një pasqyrim të vërtetë e të besueshëm të pozicionit financiar, performancës financiare dhe  ndryshimeve  të fluksit të </w:t>
            </w:r>
            <w:r w:rsidR="00E63A49" w:rsidRPr="00C318AF">
              <w:rPr>
                <w:color w:val="000000"/>
                <w:sz w:val="24"/>
                <w:szCs w:val="24"/>
                <w:lang w:val="sq-AL"/>
              </w:rPr>
              <w:t>mjeteve monetare</w:t>
            </w:r>
            <w:r w:rsidR="006171D0" w:rsidRPr="00C318AF">
              <w:rPr>
                <w:color w:val="000000"/>
                <w:sz w:val="24"/>
                <w:szCs w:val="24"/>
                <w:lang w:val="sq-AL"/>
              </w:rPr>
              <w:t xml:space="preserve"> së njësisë ekonomike raportuese, siç kërkohet në nenin </w:t>
            </w:r>
            <w:del w:id="6" w:author="user" w:date="2020-12-22T10:03:00Z">
              <w:r w:rsidR="006171D0" w:rsidRPr="00C318AF" w:rsidDel="00C2176E">
                <w:rPr>
                  <w:color w:val="000000"/>
                  <w:sz w:val="24"/>
                  <w:szCs w:val="24"/>
                  <w:lang w:val="sq-AL"/>
                </w:rPr>
                <w:delText xml:space="preserve">9 </w:delText>
              </w:r>
            </w:del>
            <w:ins w:id="7" w:author="user" w:date="2020-12-22T10:03:00Z">
              <w:r w:rsidR="00C2176E" w:rsidRPr="00C318AF">
                <w:rPr>
                  <w:color w:val="000000"/>
                  <w:sz w:val="24"/>
                  <w:szCs w:val="24"/>
                  <w:lang w:val="sq-AL"/>
                </w:rPr>
                <w:t xml:space="preserve">11 </w:t>
              </w:r>
            </w:ins>
            <w:r w:rsidR="006171D0" w:rsidRPr="00C318AF">
              <w:rPr>
                <w:color w:val="000000"/>
                <w:sz w:val="24"/>
                <w:szCs w:val="24"/>
                <w:lang w:val="sq-AL"/>
              </w:rPr>
              <w:t xml:space="preserve">të Ligjit </w:t>
            </w:r>
            <w:del w:id="8" w:author="user" w:date="2020-12-22T10:03:00Z">
              <w:r w:rsidR="006171D0" w:rsidRPr="00C318AF" w:rsidDel="00C2176E">
                <w:rPr>
                  <w:color w:val="000000"/>
                  <w:sz w:val="24"/>
                  <w:szCs w:val="24"/>
                  <w:lang w:val="sq-AL"/>
                </w:rPr>
                <w:delText xml:space="preserve">nr. 9228, “Për kontabilitetin dhe pasqyrat financiare”, </w:delText>
              </w:r>
              <w:r w:rsidR="00E63A49" w:rsidRPr="00C318AF" w:rsidDel="00C2176E">
                <w:rPr>
                  <w:sz w:val="24"/>
                  <w:szCs w:val="24"/>
                  <w:lang w:val="sq-AL"/>
                </w:rPr>
                <w:delText>publikuar në prill 2004, i ndryshuar</w:delText>
              </w:r>
            </w:del>
            <w:ins w:id="9" w:author="user" w:date="2020-12-22T10:03:00Z">
              <w:r w:rsidR="00C2176E" w:rsidRPr="00C318AF">
                <w:rPr>
                  <w:color w:val="000000"/>
                  <w:sz w:val="24"/>
                  <w:szCs w:val="24"/>
                  <w:lang w:val="sq-AL"/>
                </w:rPr>
                <w:t>për kontabilitetin</w:t>
              </w:r>
            </w:ins>
            <w:r w:rsidR="00E63A49" w:rsidRPr="00C318AF">
              <w:rPr>
                <w:sz w:val="24"/>
                <w:szCs w:val="24"/>
                <w:lang w:val="sq-AL"/>
              </w:rPr>
              <w:t>.</w:t>
            </w:r>
          </w:p>
        </w:tc>
      </w:tr>
    </w:tbl>
    <w:p w:rsidR="001B4171" w:rsidRPr="00336080" w:rsidRDefault="001B4171" w:rsidP="001A01B8">
      <w:pPr>
        <w:pStyle w:val="BodyText"/>
        <w:jc w:val="both"/>
        <w:rPr>
          <w:color w:val="000000"/>
          <w:szCs w:val="22"/>
          <w:lang w:val="sq-AL"/>
        </w:rPr>
      </w:pPr>
      <w:bookmarkStart w:id="10" w:name="_GoBack"/>
      <w:bookmarkEnd w:id="10"/>
    </w:p>
    <w:sectPr w:rsidR="001B4171" w:rsidRPr="00336080" w:rsidSect="000B1DE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C3C" w:rsidRDefault="009B1C3C" w:rsidP="003147F6">
      <w:pPr>
        <w:spacing w:after="0" w:line="240" w:lineRule="auto"/>
      </w:pPr>
      <w:r>
        <w:separator/>
      </w:r>
    </w:p>
  </w:endnote>
  <w:endnote w:type="continuationSeparator" w:id="0">
    <w:p w:rsidR="009B1C3C" w:rsidRDefault="009B1C3C" w:rsidP="0031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wift LT Pro Light">
    <w:altName w:val="Swift LT Pro Ligh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C3C" w:rsidRDefault="009B1C3C" w:rsidP="003147F6">
      <w:pPr>
        <w:spacing w:after="0" w:line="240" w:lineRule="auto"/>
      </w:pPr>
      <w:r>
        <w:separator/>
      </w:r>
    </w:p>
  </w:footnote>
  <w:footnote w:type="continuationSeparator" w:id="0">
    <w:p w:rsidR="009B1C3C" w:rsidRDefault="009B1C3C" w:rsidP="003147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0B54CD"/>
    <w:multiLevelType w:val="hybridMultilevel"/>
    <w:tmpl w:val="E0CFEC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4CE2C63"/>
    <w:multiLevelType w:val="hybridMultilevel"/>
    <w:tmpl w:val="D36A10D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3D5B1E4"/>
    <w:multiLevelType w:val="hybridMultilevel"/>
    <w:tmpl w:val="748854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4C0572C"/>
    <w:multiLevelType w:val="hybridMultilevel"/>
    <w:tmpl w:val="01B02E52"/>
    <w:lvl w:ilvl="0" w:tplc="B858B5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2402C6"/>
    <w:multiLevelType w:val="hybridMultilevel"/>
    <w:tmpl w:val="A400FF54"/>
    <w:lvl w:ilvl="0" w:tplc="4FE438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F74AB5"/>
    <w:multiLevelType w:val="hybridMultilevel"/>
    <w:tmpl w:val="5BECF4D2"/>
    <w:lvl w:ilvl="0" w:tplc="BC046D02">
      <w:start w:val="2"/>
      <w:numFmt w:val="lowerLetter"/>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nsid w:val="176C4451"/>
    <w:multiLevelType w:val="hybridMultilevel"/>
    <w:tmpl w:val="4DDA0E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776879"/>
    <w:multiLevelType w:val="hybridMultilevel"/>
    <w:tmpl w:val="D0026EDE"/>
    <w:lvl w:ilvl="0" w:tplc="AD08ADF2">
      <w:start w:val="1"/>
      <w:numFmt w:val="upperLetter"/>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8">
    <w:nsid w:val="281A5B6B"/>
    <w:multiLevelType w:val="hybridMultilevel"/>
    <w:tmpl w:val="9FAD3DA6"/>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E7036D4"/>
    <w:multiLevelType w:val="hybridMultilevel"/>
    <w:tmpl w:val="2CA4103E"/>
    <w:lvl w:ilvl="0" w:tplc="B858B5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0CA78CC"/>
    <w:multiLevelType w:val="hybridMultilevel"/>
    <w:tmpl w:val="FFD8A692"/>
    <w:lvl w:ilvl="0" w:tplc="B858B5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781895"/>
    <w:multiLevelType w:val="hybridMultilevel"/>
    <w:tmpl w:val="A3AEEA2C"/>
    <w:lvl w:ilvl="0" w:tplc="C2FA8D1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491500D"/>
    <w:multiLevelType w:val="hybridMultilevel"/>
    <w:tmpl w:val="6128DA2A"/>
    <w:lvl w:ilvl="0" w:tplc="F57080FA">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BD929F7"/>
    <w:multiLevelType w:val="hybridMultilevel"/>
    <w:tmpl w:val="352C5C12"/>
    <w:lvl w:ilvl="0" w:tplc="16A2B826">
      <w:start w:val="6"/>
      <w:numFmt w:val="decimal"/>
      <w:lvlText w:val="%1."/>
      <w:lvlJc w:val="left"/>
      <w:pPr>
        <w:tabs>
          <w:tab w:val="num" w:pos="366"/>
        </w:tabs>
        <w:ind w:left="366" w:hanging="360"/>
      </w:pPr>
      <w:rPr>
        <w:rFonts w:hint="default"/>
      </w:rPr>
    </w:lvl>
    <w:lvl w:ilvl="1" w:tplc="08090019" w:tentative="1">
      <w:start w:val="1"/>
      <w:numFmt w:val="lowerLetter"/>
      <w:lvlText w:val="%2."/>
      <w:lvlJc w:val="left"/>
      <w:pPr>
        <w:tabs>
          <w:tab w:val="num" w:pos="1086"/>
        </w:tabs>
        <w:ind w:left="1086" w:hanging="360"/>
      </w:pPr>
    </w:lvl>
    <w:lvl w:ilvl="2" w:tplc="0809001B" w:tentative="1">
      <w:start w:val="1"/>
      <w:numFmt w:val="lowerRoman"/>
      <w:lvlText w:val="%3."/>
      <w:lvlJc w:val="right"/>
      <w:pPr>
        <w:tabs>
          <w:tab w:val="num" w:pos="1806"/>
        </w:tabs>
        <w:ind w:left="1806" w:hanging="180"/>
      </w:pPr>
    </w:lvl>
    <w:lvl w:ilvl="3" w:tplc="0809000F" w:tentative="1">
      <w:start w:val="1"/>
      <w:numFmt w:val="decimal"/>
      <w:lvlText w:val="%4."/>
      <w:lvlJc w:val="left"/>
      <w:pPr>
        <w:tabs>
          <w:tab w:val="num" w:pos="2526"/>
        </w:tabs>
        <w:ind w:left="2526" w:hanging="360"/>
      </w:pPr>
    </w:lvl>
    <w:lvl w:ilvl="4" w:tplc="08090019" w:tentative="1">
      <w:start w:val="1"/>
      <w:numFmt w:val="lowerLetter"/>
      <w:lvlText w:val="%5."/>
      <w:lvlJc w:val="left"/>
      <w:pPr>
        <w:tabs>
          <w:tab w:val="num" w:pos="3246"/>
        </w:tabs>
        <w:ind w:left="3246" w:hanging="360"/>
      </w:pPr>
    </w:lvl>
    <w:lvl w:ilvl="5" w:tplc="0809001B" w:tentative="1">
      <w:start w:val="1"/>
      <w:numFmt w:val="lowerRoman"/>
      <w:lvlText w:val="%6."/>
      <w:lvlJc w:val="right"/>
      <w:pPr>
        <w:tabs>
          <w:tab w:val="num" w:pos="3966"/>
        </w:tabs>
        <w:ind w:left="3966" w:hanging="180"/>
      </w:pPr>
    </w:lvl>
    <w:lvl w:ilvl="6" w:tplc="0809000F" w:tentative="1">
      <w:start w:val="1"/>
      <w:numFmt w:val="decimal"/>
      <w:lvlText w:val="%7."/>
      <w:lvlJc w:val="left"/>
      <w:pPr>
        <w:tabs>
          <w:tab w:val="num" w:pos="4686"/>
        </w:tabs>
        <w:ind w:left="4686" w:hanging="360"/>
      </w:pPr>
    </w:lvl>
    <w:lvl w:ilvl="7" w:tplc="08090019" w:tentative="1">
      <w:start w:val="1"/>
      <w:numFmt w:val="lowerLetter"/>
      <w:lvlText w:val="%8."/>
      <w:lvlJc w:val="left"/>
      <w:pPr>
        <w:tabs>
          <w:tab w:val="num" w:pos="5406"/>
        </w:tabs>
        <w:ind w:left="5406" w:hanging="360"/>
      </w:pPr>
    </w:lvl>
    <w:lvl w:ilvl="8" w:tplc="0809001B" w:tentative="1">
      <w:start w:val="1"/>
      <w:numFmt w:val="lowerRoman"/>
      <w:lvlText w:val="%9."/>
      <w:lvlJc w:val="right"/>
      <w:pPr>
        <w:tabs>
          <w:tab w:val="num" w:pos="6126"/>
        </w:tabs>
        <w:ind w:left="6126" w:hanging="180"/>
      </w:pPr>
    </w:lvl>
  </w:abstractNum>
  <w:abstractNum w:abstractNumId="14">
    <w:nsid w:val="3F0D095B"/>
    <w:multiLevelType w:val="hybridMultilevel"/>
    <w:tmpl w:val="545474AA"/>
    <w:lvl w:ilvl="0" w:tplc="2EC6D756">
      <w:start w:val="17"/>
      <w:numFmt w:val="decimal"/>
      <w:lvlText w:val="%1."/>
      <w:lvlJc w:val="left"/>
      <w:pPr>
        <w:tabs>
          <w:tab w:val="num" w:pos="644"/>
        </w:tabs>
        <w:ind w:left="644" w:hanging="360"/>
      </w:pPr>
      <w:rPr>
        <w:rFonts w:hint="default"/>
        <w:color w:val="008000"/>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15">
    <w:nsid w:val="3F211960"/>
    <w:multiLevelType w:val="hybridMultilevel"/>
    <w:tmpl w:val="A3B38B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20D3F54"/>
    <w:multiLevelType w:val="hybridMultilevel"/>
    <w:tmpl w:val="3E1C45CA"/>
    <w:lvl w:ilvl="0" w:tplc="3C7A7B50">
      <w:start w:val="2"/>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7">
    <w:nsid w:val="441768CF"/>
    <w:multiLevelType w:val="singleLevel"/>
    <w:tmpl w:val="0C09000F"/>
    <w:lvl w:ilvl="0">
      <w:start w:val="1"/>
      <w:numFmt w:val="decimal"/>
      <w:lvlText w:val="%1."/>
      <w:lvlJc w:val="left"/>
      <w:pPr>
        <w:tabs>
          <w:tab w:val="num" w:pos="360"/>
        </w:tabs>
        <w:ind w:left="360" w:hanging="360"/>
      </w:pPr>
      <w:rPr>
        <w:rFonts w:hint="default"/>
      </w:rPr>
    </w:lvl>
  </w:abstractNum>
  <w:abstractNum w:abstractNumId="18">
    <w:nsid w:val="45A75423"/>
    <w:multiLevelType w:val="hybridMultilevel"/>
    <w:tmpl w:val="284A1DBC"/>
    <w:lvl w:ilvl="0" w:tplc="FD508E94">
      <w:start w:val="14"/>
      <w:numFmt w:val="decimal"/>
      <w:lvlText w:val="%1."/>
      <w:lvlJc w:val="left"/>
      <w:pPr>
        <w:tabs>
          <w:tab w:val="num" w:pos="360"/>
        </w:tabs>
        <w:ind w:left="36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F70ED78"/>
    <w:multiLevelType w:val="hybridMultilevel"/>
    <w:tmpl w:val="8CB683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4F91214F"/>
    <w:multiLevelType w:val="hybridMultilevel"/>
    <w:tmpl w:val="0954167A"/>
    <w:lvl w:ilvl="0" w:tplc="B858B54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C93F16"/>
    <w:multiLevelType w:val="hybridMultilevel"/>
    <w:tmpl w:val="3F923CE2"/>
    <w:lvl w:ilvl="0" w:tplc="56046E0C">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2">
    <w:nsid w:val="5726210F"/>
    <w:multiLevelType w:val="hybridMultilevel"/>
    <w:tmpl w:val="6128DA2A"/>
    <w:lvl w:ilvl="0" w:tplc="F57080FA">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7D12E76"/>
    <w:multiLevelType w:val="hybridMultilevel"/>
    <w:tmpl w:val="2CA4103E"/>
    <w:lvl w:ilvl="0" w:tplc="B858B5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2AF27E6"/>
    <w:multiLevelType w:val="hybridMultilevel"/>
    <w:tmpl w:val="EBE08DE2"/>
    <w:lvl w:ilvl="0" w:tplc="0409000F">
      <w:start w:val="1"/>
      <w:numFmt w:val="decimal"/>
      <w:lvlText w:val="%1."/>
      <w:lvlJc w:val="left"/>
      <w:pPr>
        <w:tabs>
          <w:tab w:val="num" w:pos="360"/>
        </w:tabs>
        <w:ind w:left="360" w:hanging="360"/>
      </w:pPr>
    </w:lvl>
    <w:lvl w:ilvl="1" w:tplc="B858B54C">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24"/>
  </w:num>
  <w:num w:numId="3">
    <w:abstractNumId w:val="17"/>
  </w:num>
  <w:num w:numId="4">
    <w:abstractNumId w:val="20"/>
  </w:num>
  <w:num w:numId="5">
    <w:abstractNumId w:val="18"/>
  </w:num>
  <w:num w:numId="6">
    <w:abstractNumId w:val="11"/>
  </w:num>
  <w:num w:numId="7">
    <w:abstractNumId w:val="3"/>
  </w:num>
  <w:num w:numId="8">
    <w:abstractNumId w:val="9"/>
  </w:num>
  <w:num w:numId="9">
    <w:abstractNumId w:val="7"/>
  </w:num>
  <w:num w:numId="10">
    <w:abstractNumId w:val="5"/>
  </w:num>
  <w:num w:numId="11">
    <w:abstractNumId w:val="16"/>
  </w:num>
  <w:num w:numId="12">
    <w:abstractNumId w:val="21"/>
  </w:num>
  <w:num w:numId="13">
    <w:abstractNumId w:val="13"/>
  </w:num>
  <w:num w:numId="14">
    <w:abstractNumId w:val="19"/>
  </w:num>
  <w:num w:numId="15">
    <w:abstractNumId w:val="15"/>
  </w:num>
  <w:num w:numId="16">
    <w:abstractNumId w:val="8"/>
  </w:num>
  <w:num w:numId="17">
    <w:abstractNumId w:val="10"/>
  </w:num>
  <w:num w:numId="18">
    <w:abstractNumId w:val="14"/>
  </w:num>
  <w:num w:numId="19">
    <w:abstractNumId w:val="0"/>
  </w:num>
  <w:num w:numId="20">
    <w:abstractNumId w:val="1"/>
  </w:num>
  <w:num w:numId="21">
    <w:abstractNumId w:val="2"/>
  </w:num>
  <w:num w:numId="22">
    <w:abstractNumId w:val="4"/>
  </w:num>
  <w:num w:numId="23">
    <w:abstractNumId w:val="23"/>
  </w:num>
  <w:num w:numId="24">
    <w:abstractNumId w:val="2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58F"/>
    <w:rsid w:val="000018AF"/>
    <w:rsid w:val="00007142"/>
    <w:rsid w:val="00014574"/>
    <w:rsid w:val="000158F0"/>
    <w:rsid w:val="00017E5C"/>
    <w:rsid w:val="000215D8"/>
    <w:rsid w:val="000257D5"/>
    <w:rsid w:val="00025EAD"/>
    <w:rsid w:val="00030E53"/>
    <w:rsid w:val="00036D75"/>
    <w:rsid w:val="00037F42"/>
    <w:rsid w:val="000408F0"/>
    <w:rsid w:val="000428D2"/>
    <w:rsid w:val="00047478"/>
    <w:rsid w:val="00054A28"/>
    <w:rsid w:val="00056C24"/>
    <w:rsid w:val="00064594"/>
    <w:rsid w:val="00065652"/>
    <w:rsid w:val="00070DA6"/>
    <w:rsid w:val="00083671"/>
    <w:rsid w:val="0008672D"/>
    <w:rsid w:val="00095397"/>
    <w:rsid w:val="000A4EF7"/>
    <w:rsid w:val="000B1DE3"/>
    <w:rsid w:val="000B7D49"/>
    <w:rsid w:val="000C0439"/>
    <w:rsid w:val="000C3818"/>
    <w:rsid w:val="000D5348"/>
    <w:rsid w:val="000E1DDD"/>
    <w:rsid w:val="000E33EE"/>
    <w:rsid w:val="000E3802"/>
    <w:rsid w:val="000E3E3C"/>
    <w:rsid w:val="000E7C16"/>
    <w:rsid w:val="000F0ED0"/>
    <w:rsid w:val="000F31CA"/>
    <w:rsid w:val="000F4238"/>
    <w:rsid w:val="000F481E"/>
    <w:rsid w:val="000F6514"/>
    <w:rsid w:val="00100FF3"/>
    <w:rsid w:val="00114E25"/>
    <w:rsid w:val="00122F08"/>
    <w:rsid w:val="00130E45"/>
    <w:rsid w:val="001363D1"/>
    <w:rsid w:val="00136808"/>
    <w:rsid w:val="00152D4F"/>
    <w:rsid w:val="00156C1E"/>
    <w:rsid w:val="00166812"/>
    <w:rsid w:val="0017285E"/>
    <w:rsid w:val="001879EB"/>
    <w:rsid w:val="001935B0"/>
    <w:rsid w:val="0019590C"/>
    <w:rsid w:val="001A01B8"/>
    <w:rsid w:val="001A362E"/>
    <w:rsid w:val="001A50AA"/>
    <w:rsid w:val="001B4171"/>
    <w:rsid w:val="001B4FF9"/>
    <w:rsid w:val="001C0B34"/>
    <w:rsid w:val="001C1E89"/>
    <w:rsid w:val="001D4F5C"/>
    <w:rsid w:val="001D5416"/>
    <w:rsid w:val="001E0E23"/>
    <w:rsid w:val="001E1DE7"/>
    <w:rsid w:val="001E4164"/>
    <w:rsid w:val="001E77CA"/>
    <w:rsid w:val="001F3135"/>
    <w:rsid w:val="001F4E19"/>
    <w:rsid w:val="001F695C"/>
    <w:rsid w:val="00201A3C"/>
    <w:rsid w:val="00204B0C"/>
    <w:rsid w:val="00205903"/>
    <w:rsid w:val="002128E3"/>
    <w:rsid w:val="00237606"/>
    <w:rsid w:val="00240B18"/>
    <w:rsid w:val="00241424"/>
    <w:rsid w:val="00243BEE"/>
    <w:rsid w:val="0025109E"/>
    <w:rsid w:val="0025147B"/>
    <w:rsid w:val="00254E96"/>
    <w:rsid w:val="00263050"/>
    <w:rsid w:val="00265948"/>
    <w:rsid w:val="00276624"/>
    <w:rsid w:val="0029097F"/>
    <w:rsid w:val="00293C8C"/>
    <w:rsid w:val="0029461C"/>
    <w:rsid w:val="002A0DCD"/>
    <w:rsid w:val="002A5C68"/>
    <w:rsid w:val="002A7C04"/>
    <w:rsid w:val="002A7CD5"/>
    <w:rsid w:val="002C095D"/>
    <w:rsid w:val="002C66CB"/>
    <w:rsid w:val="002C7A7A"/>
    <w:rsid w:val="002F5CF9"/>
    <w:rsid w:val="002F6338"/>
    <w:rsid w:val="0030144D"/>
    <w:rsid w:val="003027E8"/>
    <w:rsid w:val="00304612"/>
    <w:rsid w:val="00306F19"/>
    <w:rsid w:val="003147F6"/>
    <w:rsid w:val="00314DF3"/>
    <w:rsid w:val="003170E9"/>
    <w:rsid w:val="00331728"/>
    <w:rsid w:val="00333D47"/>
    <w:rsid w:val="00336080"/>
    <w:rsid w:val="00341484"/>
    <w:rsid w:val="0035096D"/>
    <w:rsid w:val="00350B47"/>
    <w:rsid w:val="0035185B"/>
    <w:rsid w:val="00356E96"/>
    <w:rsid w:val="00360F7C"/>
    <w:rsid w:val="00367914"/>
    <w:rsid w:val="00377CB4"/>
    <w:rsid w:val="00390422"/>
    <w:rsid w:val="00390611"/>
    <w:rsid w:val="00394188"/>
    <w:rsid w:val="003B2DED"/>
    <w:rsid w:val="003B70E5"/>
    <w:rsid w:val="003C4A35"/>
    <w:rsid w:val="003D22E5"/>
    <w:rsid w:val="003E296E"/>
    <w:rsid w:val="003F2678"/>
    <w:rsid w:val="003F4018"/>
    <w:rsid w:val="004010F6"/>
    <w:rsid w:val="00401487"/>
    <w:rsid w:val="0040272D"/>
    <w:rsid w:val="0041222C"/>
    <w:rsid w:val="0041300C"/>
    <w:rsid w:val="0041543E"/>
    <w:rsid w:val="0041663F"/>
    <w:rsid w:val="00437EA2"/>
    <w:rsid w:val="00442FB6"/>
    <w:rsid w:val="0044354E"/>
    <w:rsid w:val="00443C9A"/>
    <w:rsid w:val="00450883"/>
    <w:rsid w:val="004508CA"/>
    <w:rsid w:val="00462954"/>
    <w:rsid w:val="004708E0"/>
    <w:rsid w:val="004726DA"/>
    <w:rsid w:val="00487191"/>
    <w:rsid w:val="0048759C"/>
    <w:rsid w:val="00487F2D"/>
    <w:rsid w:val="0049752C"/>
    <w:rsid w:val="004A424B"/>
    <w:rsid w:val="004A64DF"/>
    <w:rsid w:val="004C02AE"/>
    <w:rsid w:val="004E1A5E"/>
    <w:rsid w:val="004E2260"/>
    <w:rsid w:val="004F0E9B"/>
    <w:rsid w:val="004F36E6"/>
    <w:rsid w:val="0050086E"/>
    <w:rsid w:val="0050719C"/>
    <w:rsid w:val="00512A95"/>
    <w:rsid w:val="00517A28"/>
    <w:rsid w:val="00522C2D"/>
    <w:rsid w:val="00524FF0"/>
    <w:rsid w:val="00552477"/>
    <w:rsid w:val="00555FEE"/>
    <w:rsid w:val="00565B72"/>
    <w:rsid w:val="00570B05"/>
    <w:rsid w:val="005725C3"/>
    <w:rsid w:val="0058242D"/>
    <w:rsid w:val="00592E55"/>
    <w:rsid w:val="005A0A87"/>
    <w:rsid w:val="005B2C5C"/>
    <w:rsid w:val="005B4BA2"/>
    <w:rsid w:val="00605905"/>
    <w:rsid w:val="00605D6E"/>
    <w:rsid w:val="0061418F"/>
    <w:rsid w:val="006171D0"/>
    <w:rsid w:val="0062599D"/>
    <w:rsid w:val="00627DD5"/>
    <w:rsid w:val="006441DE"/>
    <w:rsid w:val="00650BFA"/>
    <w:rsid w:val="00651EAC"/>
    <w:rsid w:val="00654FDE"/>
    <w:rsid w:val="00666255"/>
    <w:rsid w:val="006718A1"/>
    <w:rsid w:val="0067219C"/>
    <w:rsid w:val="006726DE"/>
    <w:rsid w:val="0067685C"/>
    <w:rsid w:val="006846D3"/>
    <w:rsid w:val="006960E1"/>
    <w:rsid w:val="006B08FE"/>
    <w:rsid w:val="006B3F90"/>
    <w:rsid w:val="006B4765"/>
    <w:rsid w:val="006B6463"/>
    <w:rsid w:val="006C3C0F"/>
    <w:rsid w:val="006E2CA4"/>
    <w:rsid w:val="006E54D3"/>
    <w:rsid w:val="006F1DE8"/>
    <w:rsid w:val="006F2806"/>
    <w:rsid w:val="006F743C"/>
    <w:rsid w:val="006F7D9D"/>
    <w:rsid w:val="007031D2"/>
    <w:rsid w:val="00707B87"/>
    <w:rsid w:val="00707E52"/>
    <w:rsid w:val="00710D91"/>
    <w:rsid w:val="00710EFE"/>
    <w:rsid w:val="0071147C"/>
    <w:rsid w:val="00722807"/>
    <w:rsid w:val="007241BD"/>
    <w:rsid w:val="0072558F"/>
    <w:rsid w:val="007307A4"/>
    <w:rsid w:val="00734847"/>
    <w:rsid w:val="007431A4"/>
    <w:rsid w:val="00752AB4"/>
    <w:rsid w:val="00760FDD"/>
    <w:rsid w:val="00766FC6"/>
    <w:rsid w:val="007717B3"/>
    <w:rsid w:val="0077279E"/>
    <w:rsid w:val="0077563E"/>
    <w:rsid w:val="007977FA"/>
    <w:rsid w:val="007A2B80"/>
    <w:rsid w:val="007A4B16"/>
    <w:rsid w:val="007B3D4C"/>
    <w:rsid w:val="007C3E26"/>
    <w:rsid w:val="007C64BA"/>
    <w:rsid w:val="007D1EBA"/>
    <w:rsid w:val="007F348D"/>
    <w:rsid w:val="00811624"/>
    <w:rsid w:val="00814A74"/>
    <w:rsid w:val="00814CEC"/>
    <w:rsid w:val="0082446C"/>
    <w:rsid w:val="00826A27"/>
    <w:rsid w:val="00861ADE"/>
    <w:rsid w:val="00864758"/>
    <w:rsid w:val="00865372"/>
    <w:rsid w:val="00865AAB"/>
    <w:rsid w:val="00875E01"/>
    <w:rsid w:val="00876994"/>
    <w:rsid w:val="008771ED"/>
    <w:rsid w:val="00887C9C"/>
    <w:rsid w:val="008A4D21"/>
    <w:rsid w:val="008A71A3"/>
    <w:rsid w:val="008B7D6E"/>
    <w:rsid w:val="008C2FAF"/>
    <w:rsid w:val="008D2B5B"/>
    <w:rsid w:val="008D5BEB"/>
    <w:rsid w:val="008E1BAA"/>
    <w:rsid w:val="008E4307"/>
    <w:rsid w:val="008F1E41"/>
    <w:rsid w:val="008F3F27"/>
    <w:rsid w:val="00904BAD"/>
    <w:rsid w:val="00910B5A"/>
    <w:rsid w:val="009119C6"/>
    <w:rsid w:val="00923257"/>
    <w:rsid w:val="0092688B"/>
    <w:rsid w:val="0093067C"/>
    <w:rsid w:val="0093647E"/>
    <w:rsid w:val="00944ABF"/>
    <w:rsid w:val="00954367"/>
    <w:rsid w:val="00956ECD"/>
    <w:rsid w:val="00967AA2"/>
    <w:rsid w:val="00975EEA"/>
    <w:rsid w:val="00986DD4"/>
    <w:rsid w:val="009A0B9C"/>
    <w:rsid w:val="009B1C3C"/>
    <w:rsid w:val="009B5179"/>
    <w:rsid w:val="009B58DF"/>
    <w:rsid w:val="009C0278"/>
    <w:rsid w:val="009C0AA5"/>
    <w:rsid w:val="009C54F6"/>
    <w:rsid w:val="009C5AFE"/>
    <w:rsid w:val="009E05C5"/>
    <w:rsid w:val="009F4324"/>
    <w:rsid w:val="00A029FF"/>
    <w:rsid w:val="00A049B4"/>
    <w:rsid w:val="00A07CED"/>
    <w:rsid w:val="00A15C49"/>
    <w:rsid w:val="00A16B02"/>
    <w:rsid w:val="00A16E92"/>
    <w:rsid w:val="00A24C83"/>
    <w:rsid w:val="00A24DC7"/>
    <w:rsid w:val="00A272C6"/>
    <w:rsid w:val="00A40213"/>
    <w:rsid w:val="00A46A2B"/>
    <w:rsid w:val="00A55AEC"/>
    <w:rsid w:val="00A56122"/>
    <w:rsid w:val="00A71673"/>
    <w:rsid w:val="00A8157A"/>
    <w:rsid w:val="00A839A7"/>
    <w:rsid w:val="00A84728"/>
    <w:rsid w:val="00A93ADD"/>
    <w:rsid w:val="00A9455D"/>
    <w:rsid w:val="00A949B0"/>
    <w:rsid w:val="00AB62D1"/>
    <w:rsid w:val="00AD015F"/>
    <w:rsid w:val="00AD4019"/>
    <w:rsid w:val="00AE08F7"/>
    <w:rsid w:val="00AE0F02"/>
    <w:rsid w:val="00AE1DA6"/>
    <w:rsid w:val="00AE309F"/>
    <w:rsid w:val="00AE7D79"/>
    <w:rsid w:val="00AF554F"/>
    <w:rsid w:val="00AF77CF"/>
    <w:rsid w:val="00AF79EB"/>
    <w:rsid w:val="00B00F02"/>
    <w:rsid w:val="00B028BA"/>
    <w:rsid w:val="00B03A5F"/>
    <w:rsid w:val="00B066DA"/>
    <w:rsid w:val="00B109D2"/>
    <w:rsid w:val="00B11405"/>
    <w:rsid w:val="00B17A10"/>
    <w:rsid w:val="00B23313"/>
    <w:rsid w:val="00B24D6D"/>
    <w:rsid w:val="00B26732"/>
    <w:rsid w:val="00B533A1"/>
    <w:rsid w:val="00B616D5"/>
    <w:rsid w:val="00B625E8"/>
    <w:rsid w:val="00B62C1C"/>
    <w:rsid w:val="00B660E9"/>
    <w:rsid w:val="00B72520"/>
    <w:rsid w:val="00B74708"/>
    <w:rsid w:val="00B8128B"/>
    <w:rsid w:val="00B82038"/>
    <w:rsid w:val="00B85042"/>
    <w:rsid w:val="00B91627"/>
    <w:rsid w:val="00B94712"/>
    <w:rsid w:val="00BA2ACD"/>
    <w:rsid w:val="00BA561B"/>
    <w:rsid w:val="00BB0D69"/>
    <w:rsid w:val="00BB469F"/>
    <w:rsid w:val="00BB46BC"/>
    <w:rsid w:val="00BC0874"/>
    <w:rsid w:val="00BC2CFE"/>
    <w:rsid w:val="00BC3D19"/>
    <w:rsid w:val="00BD50D7"/>
    <w:rsid w:val="00BE0929"/>
    <w:rsid w:val="00BE21DD"/>
    <w:rsid w:val="00BE7679"/>
    <w:rsid w:val="00BF0244"/>
    <w:rsid w:val="00BF0BDB"/>
    <w:rsid w:val="00BF4D0A"/>
    <w:rsid w:val="00C02EE3"/>
    <w:rsid w:val="00C11893"/>
    <w:rsid w:val="00C17497"/>
    <w:rsid w:val="00C2176E"/>
    <w:rsid w:val="00C304A7"/>
    <w:rsid w:val="00C318AF"/>
    <w:rsid w:val="00C4448D"/>
    <w:rsid w:val="00C44824"/>
    <w:rsid w:val="00C448C5"/>
    <w:rsid w:val="00C46B72"/>
    <w:rsid w:val="00C54A34"/>
    <w:rsid w:val="00C60148"/>
    <w:rsid w:val="00C61A3D"/>
    <w:rsid w:val="00C62214"/>
    <w:rsid w:val="00C70C5B"/>
    <w:rsid w:val="00C867ED"/>
    <w:rsid w:val="00C9020E"/>
    <w:rsid w:val="00CA4EBF"/>
    <w:rsid w:val="00CB2BCF"/>
    <w:rsid w:val="00CB4DE1"/>
    <w:rsid w:val="00CB6630"/>
    <w:rsid w:val="00CC3A57"/>
    <w:rsid w:val="00CD239D"/>
    <w:rsid w:val="00CE110F"/>
    <w:rsid w:val="00CE25F4"/>
    <w:rsid w:val="00CE500F"/>
    <w:rsid w:val="00CE54E2"/>
    <w:rsid w:val="00D0046D"/>
    <w:rsid w:val="00D00870"/>
    <w:rsid w:val="00D121F1"/>
    <w:rsid w:val="00D13796"/>
    <w:rsid w:val="00D23194"/>
    <w:rsid w:val="00D3306D"/>
    <w:rsid w:val="00D3682A"/>
    <w:rsid w:val="00D476AF"/>
    <w:rsid w:val="00D62755"/>
    <w:rsid w:val="00D65540"/>
    <w:rsid w:val="00D714A3"/>
    <w:rsid w:val="00D83818"/>
    <w:rsid w:val="00D914BE"/>
    <w:rsid w:val="00D92301"/>
    <w:rsid w:val="00D97BFD"/>
    <w:rsid w:val="00DA053E"/>
    <w:rsid w:val="00DA29C7"/>
    <w:rsid w:val="00DA5050"/>
    <w:rsid w:val="00DA75A7"/>
    <w:rsid w:val="00DB358F"/>
    <w:rsid w:val="00DB4C74"/>
    <w:rsid w:val="00DB5FF7"/>
    <w:rsid w:val="00DC6DF0"/>
    <w:rsid w:val="00DD499E"/>
    <w:rsid w:val="00DD5F4F"/>
    <w:rsid w:val="00DD64CD"/>
    <w:rsid w:val="00DE15B0"/>
    <w:rsid w:val="00DE37CA"/>
    <w:rsid w:val="00DF5617"/>
    <w:rsid w:val="00DF7FBE"/>
    <w:rsid w:val="00E043F2"/>
    <w:rsid w:val="00E1488A"/>
    <w:rsid w:val="00E155BC"/>
    <w:rsid w:val="00E221AA"/>
    <w:rsid w:val="00E2460C"/>
    <w:rsid w:val="00E31291"/>
    <w:rsid w:val="00E31E35"/>
    <w:rsid w:val="00E34C4A"/>
    <w:rsid w:val="00E3585D"/>
    <w:rsid w:val="00E40017"/>
    <w:rsid w:val="00E41262"/>
    <w:rsid w:val="00E4487B"/>
    <w:rsid w:val="00E464EB"/>
    <w:rsid w:val="00E470CA"/>
    <w:rsid w:val="00E54EE8"/>
    <w:rsid w:val="00E55A7D"/>
    <w:rsid w:val="00E63A49"/>
    <w:rsid w:val="00E63AB8"/>
    <w:rsid w:val="00E70B4F"/>
    <w:rsid w:val="00E73C9E"/>
    <w:rsid w:val="00E748C4"/>
    <w:rsid w:val="00E75424"/>
    <w:rsid w:val="00E84F9A"/>
    <w:rsid w:val="00E9287E"/>
    <w:rsid w:val="00E9296F"/>
    <w:rsid w:val="00E94E2E"/>
    <w:rsid w:val="00EA0F8D"/>
    <w:rsid w:val="00EB32B7"/>
    <w:rsid w:val="00EB52CA"/>
    <w:rsid w:val="00EB57A7"/>
    <w:rsid w:val="00EC1407"/>
    <w:rsid w:val="00EC3AF9"/>
    <w:rsid w:val="00EC49FC"/>
    <w:rsid w:val="00EC6803"/>
    <w:rsid w:val="00ED30F4"/>
    <w:rsid w:val="00ED30FD"/>
    <w:rsid w:val="00ED62F8"/>
    <w:rsid w:val="00EE2BE4"/>
    <w:rsid w:val="00EE4A8B"/>
    <w:rsid w:val="00EE53C7"/>
    <w:rsid w:val="00EE6874"/>
    <w:rsid w:val="00EE7EC6"/>
    <w:rsid w:val="00EF0201"/>
    <w:rsid w:val="00EF2E9C"/>
    <w:rsid w:val="00F01ED5"/>
    <w:rsid w:val="00F110BC"/>
    <w:rsid w:val="00F24FA5"/>
    <w:rsid w:val="00F30AF7"/>
    <w:rsid w:val="00F30D1B"/>
    <w:rsid w:val="00F335E7"/>
    <w:rsid w:val="00F34F4C"/>
    <w:rsid w:val="00F35A34"/>
    <w:rsid w:val="00F370B0"/>
    <w:rsid w:val="00F447A9"/>
    <w:rsid w:val="00F45BF9"/>
    <w:rsid w:val="00F53541"/>
    <w:rsid w:val="00F70D04"/>
    <w:rsid w:val="00F75A45"/>
    <w:rsid w:val="00F82D89"/>
    <w:rsid w:val="00F97B98"/>
    <w:rsid w:val="00FB1405"/>
    <w:rsid w:val="00FB2E97"/>
    <w:rsid w:val="00FC1263"/>
    <w:rsid w:val="00FC24FA"/>
    <w:rsid w:val="00FC2953"/>
    <w:rsid w:val="00FD65DD"/>
    <w:rsid w:val="00FE170E"/>
    <w:rsid w:val="00FE38B7"/>
    <w:rsid w:val="00FE57D6"/>
    <w:rsid w:val="00FF6218"/>
    <w:rsid w:val="00FF7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179"/>
    <w:pPr>
      <w:spacing w:after="200" w:line="276" w:lineRule="auto"/>
    </w:pPr>
    <w:rPr>
      <w:sz w:val="22"/>
      <w:szCs w:val="22"/>
    </w:rPr>
  </w:style>
  <w:style w:type="paragraph" w:styleId="Heading1">
    <w:name w:val="heading 1"/>
    <w:basedOn w:val="Normal"/>
    <w:next w:val="Normal"/>
    <w:link w:val="Heading1Char"/>
    <w:uiPriority w:val="9"/>
    <w:qFormat/>
    <w:rsid w:val="00DA75A7"/>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E155BC"/>
    <w:pPr>
      <w:keepNext/>
      <w:spacing w:before="240" w:after="60"/>
      <w:outlineLvl w:val="1"/>
    </w:pPr>
    <w:rPr>
      <w:rFonts w:ascii="Cambria" w:eastAsia="Times New Roman" w:hAnsi="Cambria"/>
      <w:b/>
      <w:bCs/>
      <w:i/>
      <w:iCs/>
      <w:sz w:val="28"/>
      <w:szCs w:val="28"/>
    </w:rPr>
  </w:style>
  <w:style w:type="paragraph" w:styleId="Heading6">
    <w:name w:val="heading 6"/>
    <w:basedOn w:val="Normal"/>
    <w:next w:val="Normal"/>
    <w:link w:val="Heading6Char"/>
    <w:qFormat/>
    <w:rsid w:val="00C9020E"/>
    <w:pPr>
      <w:keepNext/>
      <w:autoSpaceDE w:val="0"/>
      <w:autoSpaceDN w:val="0"/>
      <w:adjustRightInd w:val="0"/>
      <w:spacing w:before="120" w:after="120" w:line="240" w:lineRule="atLeast"/>
      <w:ind w:left="57"/>
      <w:outlineLvl w:val="5"/>
    </w:pPr>
    <w:rPr>
      <w:rFonts w:ascii="Times New Roman" w:eastAsia="Times New Roman" w:hAnsi="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55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2558F"/>
    <w:pPr>
      <w:ind w:left="720"/>
      <w:contextualSpacing/>
    </w:pPr>
  </w:style>
  <w:style w:type="paragraph" w:styleId="BodyText">
    <w:name w:val="Body Text"/>
    <w:aliases w:val="Body Para"/>
    <w:basedOn w:val="Normal"/>
    <w:link w:val="BodyTextChar"/>
    <w:rsid w:val="00D914BE"/>
    <w:pPr>
      <w:spacing w:after="0" w:line="240" w:lineRule="auto"/>
    </w:pPr>
    <w:rPr>
      <w:rFonts w:ascii="Times New Roman" w:eastAsia="Times New Roman" w:hAnsi="Times New Roman"/>
      <w:szCs w:val="20"/>
      <w:lang w:val="et-EE"/>
    </w:rPr>
  </w:style>
  <w:style w:type="character" w:customStyle="1" w:styleId="BodyTextChar">
    <w:name w:val="Body Text Char"/>
    <w:aliases w:val="Body Para Char"/>
    <w:link w:val="BodyText"/>
    <w:semiHidden/>
    <w:rsid w:val="00D914BE"/>
    <w:rPr>
      <w:rFonts w:ascii="Times New Roman" w:eastAsia="Times New Roman" w:hAnsi="Times New Roman" w:cs="Times New Roman"/>
      <w:szCs w:val="20"/>
      <w:lang w:val="et-EE"/>
    </w:rPr>
  </w:style>
  <w:style w:type="character" w:customStyle="1" w:styleId="Heading6Char">
    <w:name w:val="Heading 6 Char"/>
    <w:link w:val="Heading6"/>
    <w:rsid w:val="00C9020E"/>
    <w:rPr>
      <w:rFonts w:ascii="Times New Roman" w:eastAsia="Times New Roman" w:hAnsi="Times New Roman" w:cs="Times New Roman"/>
      <w:color w:val="000000"/>
      <w:sz w:val="24"/>
      <w:szCs w:val="20"/>
    </w:rPr>
  </w:style>
  <w:style w:type="paragraph" w:styleId="Header">
    <w:name w:val="header"/>
    <w:basedOn w:val="Normal"/>
    <w:link w:val="HeaderChar"/>
    <w:uiPriority w:val="99"/>
    <w:semiHidden/>
    <w:unhideWhenUsed/>
    <w:rsid w:val="003147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47F6"/>
  </w:style>
  <w:style w:type="paragraph" w:styleId="Footer">
    <w:name w:val="footer"/>
    <w:basedOn w:val="Normal"/>
    <w:link w:val="FooterChar"/>
    <w:uiPriority w:val="99"/>
    <w:semiHidden/>
    <w:unhideWhenUsed/>
    <w:rsid w:val="003147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47F6"/>
  </w:style>
  <w:style w:type="character" w:customStyle="1" w:styleId="Heading2Char">
    <w:name w:val="Heading 2 Char"/>
    <w:link w:val="Heading2"/>
    <w:uiPriority w:val="9"/>
    <w:rsid w:val="00E155BC"/>
    <w:rPr>
      <w:rFonts w:ascii="Cambria" w:eastAsia="Times New Roman" w:hAnsi="Cambria"/>
      <w:b/>
      <w:bCs/>
      <w:i/>
      <w:iCs/>
      <w:sz w:val="28"/>
      <w:szCs w:val="28"/>
    </w:rPr>
  </w:style>
  <w:style w:type="character" w:customStyle="1" w:styleId="Heading1Char">
    <w:name w:val="Heading 1 Char"/>
    <w:link w:val="Heading1"/>
    <w:uiPriority w:val="9"/>
    <w:rsid w:val="00DA75A7"/>
    <w:rPr>
      <w:rFonts w:ascii="Cambria" w:eastAsia="Times New Roman" w:hAnsi="Cambria"/>
      <w:b/>
      <w:bCs/>
      <w:kern w:val="32"/>
      <w:sz w:val="32"/>
      <w:szCs w:val="32"/>
    </w:rPr>
  </w:style>
  <w:style w:type="paragraph" w:styleId="BalloonText">
    <w:name w:val="Balloon Text"/>
    <w:basedOn w:val="Normal"/>
    <w:link w:val="BalloonTextChar"/>
    <w:uiPriority w:val="99"/>
    <w:semiHidden/>
    <w:unhideWhenUsed/>
    <w:rsid w:val="009C0A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0AA5"/>
    <w:rPr>
      <w:rFonts w:ascii="Tahoma" w:hAnsi="Tahoma" w:cs="Tahoma"/>
      <w:sz w:val="16"/>
      <w:szCs w:val="16"/>
    </w:rPr>
  </w:style>
  <w:style w:type="paragraph" w:customStyle="1" w:styleId="CM68">
    <w:name w:val="CM68"/>
    <w:basedOn w:val="Normal"/>
    <w:next w:val="Normal"/>
    <w:uiPriority w:val="99"/>
    <w:rsid w:val="00037F42"/>
    <w:pPr>
      <w:widowControl w:val="0"/>
      <w:autoSpaceDE w:val="0"/>
      <w:autoSpaceDN w:val="0"/>
      <w:adjustRightInd w:val="0"/>
      <w:spacing w:after="220" w:line="240" w:lineRule="auto"/>
    </w:pPr>
    <w:rPr>
      <w:rFonts w:ascii="Swift LT Pro Light" w:eastAsia="Times New Roman" w:hAnsi="Swift LT Pro Light"/>
      <w:sz w:val="24"/>
      <w:szCs w:val="24"/>
    </w:rPr>
  </w:style>
  <w:style w:type="paragraph" w:customStyle="1" w:styleId="Default">
    <w:name w:val="Default"/>
    <w:rsid w:val="00A049B4"/>
    <w:pPr>
      <w:widowControl w:val="0"/>
      <w:autoSpaceDE w:val="0"/>
      <w:autoSpaceDN w:val="0"/>
      <w:adjustRightInd w:val="0"/>
    </w:pPr>
    <w:rPr>
      <w:rFonts w:ascii="Swift LT Pro Light" w:eastAsia="Times New Roman" w:hAnsi="Swift LT Pro Light" w:cs="Swift LT Pro Light"/>
      <w:color w:val="000000"/>
      <w:sz w:val="24"/>
      <w:szCs w:val="24"/>
    </w:rPr>
  </w:style>
  <w:style w:type="paragraph" w:customStyle="1" w:styleId="CM62">
    <w:name w:val="CM62"/>
    <w:basedOn w:val="Default"/>
    <w:next w:val="Default"/>
    <w:uiPriority w:val="99"/>
    <w:rsid w:val="00A049B4"/>
    <w:pPr>
      <w:spacing w:after="138"/>
    </w:pPr>
    <w:rPr>
      <w:rFonts w:cs="Times New Roman"/>
      <w:color w:val="auto"/>
    </w:rPr>
  </w:style>
  <w:style w:type="paragraph" w:customStyle="1" w:styleId="CM14">
    <w:name w:val="CM14"/>
    <w:basedOn w:val="Default"/>
    <w:next w:val="Default"/>
    <w:uiPriority w:val="99"/>
    <w:rsid w:val="0077563E"/>
    <w:pPr>
      <w:spacing w:line="226" w:lineRule="atLeast"/>
    </w:pPr>
    <w:rPr>
      <w:rFonts w:cs="Times New Roman"/>
      <w:color w:val="auto"/>
    </w:rPr>
  </w:style>
  <w:style w:type="paragraph" w:customStyle="1" w:styleId="CM1">
    <w:name w:val="CM1"/>
    <w:basedOn w:val="Default"/>
    <w:next w:val="Default"/>
    <w:uiPriority w:val="99"/>
    <w:rsid w:val="00B00F02"/>
    <w:rPr>
      <w:rFonts w:cs="Times New Roman"/>
      <w:color w:val="auto"/>
    </w:rPr>
  </w:style>
  <w:style w:type="paragraph" w:customStyle="1" w:styleId="CM10">
    <w:name w:val="CM10"/>
    <w:basedOn w:val="Default"/>
    <w:next w:val="Default"/>
    <w:uiPriority w:val="99"/>
    <w:rsid w:val="00B00F02"/>
    <w:pPr>
      <w:spacing w:line="226" w:lineRule="atLeast"/>
    </w:pPr>
    <w:rPr>
      <w:rFonts w:cs="Times New Roman"/>
      <w:color w:val="auto"/>
    </w:rPr>
  </w:style>
  <w:style w:type="paragraph" w:customStyle="1" w:styleId="IASBNormal">
    <w:name w:val="IASB Normal"/>
    <w:rsid w:val="006E2CA4"/>
    <w:pPr>
      <w:spacing w:before="100" w:after="100"/>
      <w:jc w:val="both"/>
    </w:pPr>
    <w:rPr>
      <w:rFonts w:ascii="Times New Roman" w:eastAsia="Times New Roman" w:hAnsi="Times New Roman"/>
      <w:sz w:val="19"/>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179"/>
    <w:pPr>
      <w:spacing w:after="200" w:line="276" w:lineRule="auto"/>
    </w:pPr>
    <w:rPr>
      <w:sz w:val="22"/>
      <w:szCs w:val="22"/>
    </w:rPr>
  </w:style>
  <w:style w:type="paragraph" w:styleId="Heading1">
    <w:name w:val="heading 1"/>
    <w:basedOn w:val="Normal"/>
    <w:next w:val="Normal"/>
    <w:link w:val="Heading1Char"/>
    <w:uiPriority w:val="9"/>
    <w:qFormat/>
    <w:rsid w:val="00DA75A7"/>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E155BC"/>
    <w:pPr>
      <w:keepNext/>
      <w:spacing w:before="240" w:after="60"/>
      <w:outlineLvl w:val="1"/>
    </w:pPr>
    <w:rPr>
      <w:rFonts w:ascii="Cambria" w:eastAsia="Times New Roman" w:hAnsi="Cambria"/>
      <w:b/>
      <w:bCs/>
      <w:i/>
      <w:iCs/>
      <w:sz w:val="28"/>
      <w:szCs w:val="28"/>
    </w:rPr>
  </w:style>
  <w:style w:type="paragraph" w:styleId="Heading6">
    <w:name w:val="heading 6"/>
    <w:basedOn w:val="Normal"/>
    <w:next w:val="Normal"/>
    <w:link w:val="Heading6Char"/>
    <w:qFormat/>
    <w:rsid w:val="00C9020E"/>
    <w:pPr>
      <w:keepNext/>
      <w:autoSpaceDE w:val="0"/>
      <w:autoSpaceDN w:val="0"/>
      <w:adjustRightInd w:val="0"/>
      <w:spacing w:before="120" w:after="120" w:line="240" w:lineRule="atLeast"/>
      <w:ind w:left="57"/>
      <w:outlineLvl w:val="5"/>
    </w:pPr>
    <w:rPr>
      <w:rFonts w:ascii="Times New Roman" w:eastAsia="Times New Roman" w:hAnsi="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55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2558F"/>
    <w:pPr>
      <w:ind w:left="720"/>
      <w:contextualSpacing/>
    </w:pPr>
  </w:style>
  <w:style w:type="paragraph" w:styleId="BodyText">
    <w:name w:val="Body Text"/>
    <w:aliases w:val="Body Para"/>
    <w:basedOn w:val="Normal"/>
    <w:link w:val="BodyTextChar"/>
    <w:rsid w:val="00D914BE"/>
    <w:pPr>
      <w:spacing w:after="0" w:line="240" w:lineRule="auto"/>
    </w:pPr>
    <w:rPr>
      <w:rFonts w:ascii="Times New Roman" w:eastAsia="Times New Roman" w:hAnsi="Times New Roman"/>
      <w:szCs w:val="20"/>
      <w:lang w:val="et-EE"/>
    </w:rPr>
  </w:style>
  <w:style w:type="character" w:customStyle="1" w:styleId="BodyTextChar">
    <w:name w:val="Body Text Char"/>
    <w:aliases w:val="Body Para Char"/>
    <w:link w:val="BodyText"/>
    <w:semiHidden/>
    <w:rsid w:val="00D914BE"/>
    <w:rPr>
      <w:rFonts w:ascii="Times New Roman" w:eastAsia="Times New Roman" w:hAnsi="Times New Roman" w:cs="Times New Roman"/>
      <w:szCs w:val="20"/>
      <w:lang w:val="et-EE"/>
    </w:rPr>
  </w:style>
  <w:style w:type="character" w:customStyle="1" w:styleId="Heading6Char">
    <w:name w:val="Heading 6 Char"/>
    <w:link w:val="Heading6"/>
    <w:rsid w:val="00C9020E"/>
    <w:rPr>
      <w:rFonts w:ascii="Times New Roman" w:eastAsia="Times New Roman" w:hAnsi="Times New Roman" w:cs="Times New Roman"/>
      <w:color w:val="000000"/>
      <w:sz w:val="24"/>
      <w:szCs w:val="20"/>
    </w:rPr>
  </w:style>
  <w:style w:type="paragraph" w:styleId="Header">
    <w:name w:val="header"/>
    <w:basedOn w:val="Normal"/>
    <w:link w:val="HeaderChar"/>
    <w:uiPriority w:val="99"/>
    <w:semiHidden/>
    <w:unhideWhenUsed/>
    <w:rsid w:val="003147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47F6"/>
  </w:style>
  <w:style w:type="paragraph" w:styleId="Footer">
    <w:name w:val="footer"/>
    <w:basedOn w:val="Normal"/>
    <w:link w:val="FooterChar"/>
    <w:uiPriority w:val="99"/>
    <w:semiHidden/>
    <w:unhideWhenUsed/>
    <w:rsid w:val="003147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47F6"/>
  </w:style>
  <w:style w:type="character" w:customStyle="1" w:styleId="Heading2Char">
    <w:name w:val="Heading 2 Char"/>
    <w:link w:val="Heading2"/>
    <w:uiPriority w:val="9"/>
    <w:rsid w:val="00E155BC"/>
    <w:rPr>
      <w:rFonts w:ascii="Cambria" w:eastAsia="Times New Roman" w:hAnsi="Cambria"/>
      <w:b/>
      <w:bCs/>
      <w:i/>
      <w:iCs/>
      <w:sz w:val="28"/>
      <w:szCs w:val="28"/>
    </w:rPr>
  </w:style>
  <w:style w:type="character" w:customStyle="1" w:styleId="Heading1Char">
    <w:name w:val="Heading 1 Char"/>
    <w:link w:val="Heading1"/>
    <w:uiPriority w:val="9"/>
    <w:rsid w:val="00DA75A7"/>
    <w:rPr>
      <w:rFonts w:ascii="Cambria" w:eastAsia="Times New Roman" w:hAnsi="Cambria"/>
      <w:b/>
      <w:bCs/>
      <w:kern w:val="32"/>
      <w:sz w:val="32"/>
      <w:szCs w:val="32"/>
    </w:rPr>
  </w:style>
  <w:style w:type="paragraph" w:styleId="BalloonText">
    <w:name w:val="Balloon Text"/>
    <w:basedOn w:val="Normal"/>
    <w:link w:val="BalloonTextChar"/>
    <w:uiPriority w:val="99"/>
    <w:semiHidden/>
    <w:unhideWhenUsed/>
    <w:rsid w:val="009C0A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0AA5"/>
    <w:rPr>
      <w:rFonts w:ascii="Tahoma" w:hAnsi="Tahoma" w:cs="Tahoma"/>
      <w:sz w:val="16"/>
      <w:szCs w:val="16"/>
    </w:rPr>
  </w:style>
  <w:style w:type="paragraph" w:customStyle="1" w:styleId="CM68">
    <w:name w:val="CM68"/>
    <w:basedOn w:val="Normal"/>
    <w:next w:val="Normal"/>
    <w:uiPriority w:val="99"/>
    <w:rsid w:val="00037F42"/>
    <w:pPr>
      <w:widowControl w:val="0"/>
      <w:autoSpaceDE w:val="0"/>
      <w:autoSpaceDN w:val="0"/>
      <w:adjustRightInd w:val="0"/>
      <w:spacing w:after="220" w:line="240" w:lineRule="auto"/>
    </w:pPr>
    <w:rPr>
      <w:rFonts w:ascii="Swift LT Pro Light" w:eastAsia="Times New Roman" w:hAnsi="Swift LT Pro Light"/>
      <w:sz w:val="24"/>
      <w:szCs w:val="24"/>
    </w:rPr>
  </w:style>
  <w:style w:type="paragraph" w:customStyle="1" w:styleId="Default">
    <w:name w:val="Default"/>
    <w:rsid w:val="00A049B4"/>
    <w:pPr>
      <w:widowControl w:val="0"/>
      <w:autoSpaceDE w:val="0"/>
      <w:autoSpaceDN w:val="0"/>
      <w:adjustRightInd w:val="0"/>
    </w:pPr>
    <w:rPr>
      <w:rFonts w:ascii="Swift LT Pro Light" w:eastAsia="Times New Roman" w:hAnsi="Swift LT Pro Light" w:cs="Swift LT Pro Light"/>
      <w:color w:val="000000"/>
      <w:sz w:val="24"/>
      <w:szCs w:val="24"/>
    </w:rPr>
  </w:style>
  <w:style w:type="paragraph" w:customStyle="1" w:styleId="CM62">
    <w:name w:val="CM62"/>
    <w:basedOn w:val="Default"/>
    <w:next w:val="Default"/>
    <w:uiPriority w:val="99"/>
    <w:rsid w:val="00A049B4"/>
    <w:pPr>
      <w:spacing w:after="138"/>
    </w:pPr>
    <w:rPr>
      <w:rFonts w:cs="Times New Roman"/>
      <w:color w:val="auto"/>
    </w:rPr>
  </w:style>
  <w:style w:type="paragraph" w:customStyle="1" w:styleId="CM14">
    <w:name w:val="CM14"/>
    <w:basedOn w:val="Default"/>
    <w:next w:val="Default"/>
    <w:uiPriority w:val="99"/>
    <w:rsid w:val="0077563E"/>
    <w:pPr>
      <w:spacing w:line="226" w:lineRule="atLeast"/>
    </w:pPr>
    <w:rPr>
      <w:rFonts w:cs="Times New Roman"/>
      <w:color w:val="auto"/>
    </w:rPr>
  </w:style>
  <w:style w:type="paragraph" w:customStyle="1" w:styleId="CM1">
    <w:name w:val="CM1"/>
    <w:basedOn w:val="Default"/>
    <w:next w:val="Default"/>
    <w:uiPriority w:val="99"/>
    <w:rsid w:val="00B00F02"/>
    <w:rPr>
      <w:rFonts w:cs="Times New Roman"/>
      <w:color w:val="auto"/>
    </w:rPr>
  </w:style>
  <w:style w:type="paragraph" w:customStyle="1" w:styleId="CM10">
    <w:name w:val="CM10"/>
    <w:basedOn w:val="Default"/>
    <w:next w:val="Default"/>
    <w:uiPriority w:val="99"/>
    <w:rsid w:val="00B00F02"/>
    <w:pPr>
      <w:spacing w:line="226" w:lineRule="atLeast"/>
    </w:pPr>
    <w:rPr>
      <w:rFonts w:cs="Times New Roman"/>
      <w:color w:val="auto"/>
    </w:rPr>
  </w:style>
  <w:style w:type="paragraph" w:customStyle="1" w:styleId="IASBNormal">
    <w:name w:val="IASB Normal"/>
    <w:rsid w:val="006E2CA4"/>
    <w:pPr>
      <w:spacing w:before="100" w:after="100"/>
      <w:jc w:val="both"/>
    </w:pPr>
    <w:rPr>
      <w:rFonts w:ascii="Times New Roman" w:eastAsia="Times New Roman" w:hAnsi="Times New Roman"/>
      <w:sz w:val="19"/>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FADAB-2EA0-4F60-AB83-509DA483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2015-09-28T12:50:00Z</cp:lastPrinted>
  <dcterms:created xsi:type="dcterms:W3CDTF">2021-01-13T12:34:00Z</dcterms:created>
  <dcterms:modified xsi:type="dcterms:W3CDTF">2021-01-13T13:05:00Z</dcterms:modified>
</cp:coreProperties>
</file>